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369AD" w:rsidR="00CC4C23" w:rsidP="001A144B" w:rsidRDefault="00CC4C23" w14:paraId="4620FAEC" w14:textId="77777777">
      <w:pPr>
        <w:jc w:val="left"/>
        <w:rPr>
          <w:rFonts w:ascii="Times New Roman" w:hAnsi="Times New Roman" w:cs="Times New Roman"/>
          <w:b/>
          <w:bCs/>
          <w:color w:val="000000" w:themeColor="text1"/>
          <w:lang w:val="lt-LT"/>
        </w:rPr>
      </w:pPr>
    </w:p>
    <w:p w:rsidRPr="002369AD" w:rsidR="00CC4C23" w:rsidP="001A144B" w:rsidRDefault="00572773" w14:paraId="7A4709A5" w14:textId="49BEF49B">
      <w:pPr>
        <w:ind w:firstLine="0"/>
        <w:jc w:val="left"/>
        <w:rPr>
          <w:rFonts w:ascii="Times New Roman" w:hAnsi="Times New Roman" w:cs="Times New Roman"/>
          <w:color w:val="000000" w:themeColor="text1"/>
          <w:lang w:val="lt-LT"/>
        </w:rPr>
      </w:pPr>
      <w:r>
        <w:rPr>
          <w:rFonts w:ascii="Times New Roman" w:hAnsi="Times New Roman" w:cs="Times New Roman"/>
          <w:color w:val="000000" w:themeColor="text1"/>
          <w:lang w:val="lt-LT"/>
        </w:rPr>
        <w:t>Lietuvos įtraukties švietime centrui</w:t>
      </w:r>
    </w:p>
    <w:p w:rsidRPr="002369AD" w:rsidR="001A144B" w:rsidP="001A144B" w:rsidRDefault="001A144B" w14:paraId="4A9D5AF4" w14:textId="77777777">
      <w:pPr>
        <w:jc w:val="center"/>
        <w:rPr>
          <w:rFonts w:ascii="Times New Roman" w:hAnsi="Times New Roman" w:cs="Times New Roman"/>
          <w:b/>
          <w:lang w:val="lt-LT"/>
        </w:rPr>
      </w:pPr>
    </w:p>
    <w:p w:rsidRPr="003869E7" w:rsidR="001A144B" w:rsidP="001A144B" w:rsidRDefault="001A144B" w14:paraId="11B70EFF" w14:textId="77777777">
      <w:pPr>
        <w:jc w:val="center"/>
        <w:rPr>
          <w:rFonts w:ascii="Times New Roman" w:hAnsi="Times New Roman" w:cs="Times New Roman"/>
          <w:b/>
          <w:sz w:val="24"/>
          <w:szCs w:val="24"/>
          <w:lang w:val="lt-LT"/>
        </w:rPr>
      </w:pPr>
      <w:r w:rsidRPr="003869E7">
        <w:rPr>
          <w:rFonts w:ascii="Times New Roman" w:hAnsi="Times New Roman" w:cs="Times New Roman"/>
          <w:b/>
          <w:sz w:val="24"/>
          <w:szCs w:val="24"/>
          <w:lang w:val="lt-LT"/>
        </w:rPr>
        <w:t>PASIŪLYMAS</w:t>
      </w:r>
    </w:p>
    <w:p w:rsidRPr="003869E7" w:rsidR="003869E7" w:rsidP="001A144B" w:rsidRDefault="009D56F2" w14:paraId="6D16E2BB" w14:textId="30D0E09C">
      <w:pPr>
        <w:shd w:val="clear" w:color="auto" w:fill="FFFFFF"/>
        <w:jc w:val="center"/>
        <w:rPr>
          <w:rFonts w:ascii="Times New Roman" w:hAnsi="Times New Roman" w:cs="Times New Roman"/>
          <w:b/>
          <w:bCs/>
          <w:caps/>
          <w:sz w:val="24"/>
          <w:szCs w:val="24"/>
        </w:rPr>
      </w:pPr>
      <w:r>
        <w:rPr>
          <w:rFonts w:ascii="Times New Roman" w:hAnsi="Times New Roman" w:cs="Times New Roman"/>
          <w:b/>
          <w:bCs/>
          <w:caps/>
          <w:sz w:val="24"/>
          <w:szCs w:val="24"/>
        </w:rPr>
        <w:t xml:space="preserve">BENDRŲJŲ GEBĖJIMŲ MOKYMŲ </w:t>
      </w:r>
      <w:r w:rsidR="00E728BC">
        <w:rPr>
          <w:rFonts w:ascii="Times New Roman" w:hAnsi="Times New Roman" w:cs="Times New Roman"/>
          <w:b/>
          <w:bCs/>
          <w:caps/>
          <w:sz w:val="24"/>
          <w:szCs w:val="24"/>
        </w:rPr>
        <w:t>paslaugoms</w:t>
      </w:r>
    </w:p>
    <w:p w:rsidR="003869E7" w:rsidP="001A144B" w:rsidRDefault="003869E7" w14:paraId="37478C23" w14:textId="77777777">
      <w:pPr>
        <w:shd w:val="clear" w:color="auto" w:fill="FFFFFF"/>
        <w:jc w:val="center"/>
        <w:rPr>
          <w:rFonts w:cstheme="minorHAnsi"/>
          <w:b/>
          <w:bCs/>
          <w:caps/>
          <w:sz w:val="28"/>
          <w:szCs w:val="28"/>
        </w:rPr>
      </w:pPr>
    </w:p>
    <w:p w:rsidRPr="002369AD" w:rsidR="001A144B" w:rsidP="001A144B" w:rsidRDefault="00990237" w14:paraId="28B97D82" w14:textId="2205101A">
      <w:pPr>
        <w:shd w:val="clear" w:color="auto" w:fill="FFFFFF"/>
        <w:jc w:val="center"/>
        <w:rPr>
          <w:rFonts w:ascii="Times New Roman" w:hAnsi="Times New Roman" w:cs="Times New Roman"/>
          <w:b/>
          <w:bCs/>
          <w:color w:val="000000"/>
          <w:lang w:val="lt-LT"/>
        </w:rPr>
      </w:pPr>
      <w:r w:rsidRPr="00F2001A">
        <w:rPr>
          <w:rFonts w:ascii="Times New Roman" w:hAnsi="Times New Roman" w:cs="Times New Roman"/>
          <w:sz w:val="24"/>
          <w:szCs w:val="24"/>
          <w:lang w:val="lt-LT"/>
        </w:rPr>
        <w:t xml:space="preserve"> </w:t>
      </w:r>
      <w:r w:rsidRPr="002369AD" w:rsidR="001A144B">
        <w:rPr>
          <w:rFonts w:ascii="Times New Roman" w:hAnsi="Times New Roman" w:cs="Times New Roman"/>
          <w:lang w:val="lt-LT"/>
        </w:rPr>
        <w:t>____________</w:t>
      </w:r>
      <w:r w:rsidRPr="002369AD" w:rsidR="001A144B">
        <w:rPr>
          <w:rFonts w:ascii="Times New Roman" w:hAnsi="Times New Roman" w:cs="Times New Roman"/>
          <w:b/>
          <w:bCs/>
          <w:color w:val="000000"/>
          <w:lang w:val="lt-LT"/>
        </w:rPr>
        <w:t xml:space="preserve"> </w:t>
      </w:r>
    </w:p>
    <w:p w:rsidRPr="002369AD" w:rsidR="001A144B" w:rsidP="001A144B" w:rsidRDefault="001A144B" w14:paraId="6F109DB2" w14:textId="77777777">
      <w:pPr>
        <w:shd w:val="clear" w:color="auto" w:fill="FFFFFF"/>
        <w:jc w:val="center"/>
        <w:rPr>
          <w:rFonts w:ascii="Times New Roman" w:hAnsi="Times New Roman" w:cs="Times New Roman"/>
          <w:bCs/>
          <w:color w:val="000000"/>
          <w:lang w:val="lt-LT"/>
        </w:rPr>
      </w:pPr>
      <w:r w:rsidRPr="002369AD">
        <w:rPr>
          <w:rFonts w:ascii="Times New Roman" w:hAnsi="Times New Roman" w:cs="Times New Roman"/>
          <w:bCs/>
          <w:color w:val="000000"/>
          <w:lang w:val="lt-LT"/>
        </w:rPr>
        <w:t>(Data)</w:t>
      </w:r>
    </w:p>
    <w:p w:rsidRPr="002369AD" w:rsidR="00CC4C23" w:rsidP="00CC4C23" w:rsidRDefault="00CC4C23" w14:paraId="3BA00242" w14:textId="77777777">
      <w:pPr>
        <w:ind w:firstLine="0"/>
        <w:jc w:val="center"/>
        <w:rPr>
          <w:rFonts w:ascii="Times New Roman" w:hAnsi="Times New Roman" w:cs="Times New Roman"/>
          <w:color w:val="000000" w:themeColor="text1"/>
          <w:lang w:val="lt-LT"/>
        </w:rPr>
      </w:pPr>
    </w:p>
    <w:p w:rsidRPr="002369AD" w:rsidR="00374D20" w:rsidP="00374D20" w:rsidRDefault="00374D20" w14:paraId="5B7907E1" w14:textId="77777777">
      <w:pPr>
        <w:pStyle w:val="Heading1"/>
        <w:numPr>
          <w:ilvl w:val="0"/>
          <w:numId w:val="2"/>
        </w:numPr>
        <w:spacing w:before="60" w:after="60"/>
        <w:jc w:val="center"/>
        <w:rPr>
          <w:b/>
          <w:bCs/>
          <w:sz w:val="22"/>
          <w:szCs w:val="22"/>
        </w:rPr>
      </w:pPr>
      <w:bookmarkStart w:name="_Toc329443224" w:id="0"/>
      <w:r w:rsidRPr="002369AD">
        <w:rPr>
          <w:b/>
          <w:bCs/>
          <w:sz w:val="22"/>
          <w:szCs w:val="22"/>
        </w:rPr>
        <w:t>INFORMACIJA APIE TIEKĖJĄ</w:t>
      </w:r>
      <w:bookmarkEnd w:id="0"/>
      <w:r w:rsidRPr="002369AD">
        <w:rPr>
          <w:rStyle w:val="FootnoteReference"/>
          <w:b/>
          <w:bCs/>
          <w:sz w:val="22"/>
          <w:szCs w:val="22"/>
        </w:rPr>
        <w:footnoteReference w:id="1"/>
      </w:r>
    </w:p>
    <w:p w:rsidRPr="002369AD" w:rsidR="00374D20" w:rsidP="00386CB4" w:rsidRDefault="00374D20" w14:paraId="5F7DB72C" w14:textId="77777777">
      <w:pPr>
        <w:ind w:firstLine="0"/>
        <w:rPr>
          <w:rFonts w:ascii="Times New Roman" w:hAnsi="Times New Roman" w:cs="Times New Roman"/>
          <w:color w:val="000000" w:themeColor="text1"/>
          <w:lang w:val="lt-LT"/>
        </w:rPr>
      </w:pPr>
    </w:p>
    <w:tbl>
      <w:tblPr>
        <w:tblW w:w="9639"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529"/>
        <w:gridCol w:w="4110"/>
      </w:tblGrid>
      <w:tr w:rsidRPr="00386CB4" w:rsidR="00750AF2" w:rsidTr="002B3F64" w14:paraId="6704CAA9"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2DF244C4"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Tiekėjo arba tiekėjų grupės narių pavadinimas (-ai)</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4244DDFB" w14:textId="77777777">
            <w:pPr>
              <w:spacing w:before="60" w:after="60"/>
              <w:ind w:firstLine="36"/>
              <w:rPr>
                <w:rFonts w:ascii="Times New Roman" w:hAnsi="Times New Roman" w:cs="Times New Roman"/>
                <w:lang w:val="lt-LT"/>
              </w:rPr>
            </w:pPr>
          </w:p>
        </w:tc>
      </w:tr>
      <w:tr w:rsidRPr="00386CB4" w:rsidR="00750AF2" w:rsidTr="002B3F64" w14:paraId="70902882"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3DDFA57D"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Tiekėjo arba tiekėjų grupės narių juridinio asmens kodas (-ai) (tuo atveju, jei Pasiūlymą teikia fizinis asmuo – verslo pažymėjimo Nr. ar pan.)</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47DC7C0F" w14:textId="77777777">
            <w:pPr>
              <w:spacing w:before="60" w:after="60"/>
              <w:ind w:firstLine="36"/>
              <w:rPr>
                <w:rFonts w:ascii="Times New Roman" w:hAnsi="Times New Roman" w:cs="Times New Roman"/>
                <w:lang w:val="lt-LT"/>
              </w:rPr>
            </w:pPr>
          </w:p>
        </w:tc>
      </w:tr>
      <w:tr w:rsidRPr="00386CB4" w:rsidR="00750AF2" w:rsidTr="002B3F64" w14:paraId="67F21EA2"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656EF3FE"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Tiekėjo arba tiekėjų grupės narių PVM mokėtojo kodas (-ai)</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6C933F59" w14:textId="77777777">
            <w:pPr>
              <w:spacing w:before="60" w:after="60"/>
              <w:ind w:firstLine="36"/>
              <w:rPr>
                <w:rFonts w:ascii="Times New Roman" w:hAnsi="Times New Roman" w:cs="Times New Roman"/>
                <w:lang w:val="lt-LT"/>
              </w:rPr>
            </w:pPr>
          </w:p>
        </w:tc>
      </w:tr>
      <w:tr w:rsidRPr="00386CB4" w:rsidR="00750AF2" w:rsidTr="002B3F64" w14:paraId="52C1EA7B"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4E8E1CDE"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Tiekėjų grupės narys, atstovaujantis arba vadovaujantis  tiekėjų grupei (pildoma, jei Pasiūlymą teikia tiekėjų grupė)</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3CF65FB1" w14:textId="77777777">
            <w:pPr>
              <w:spacing w:before="60" w:after="60"/>
              <w:ind w:firstLine="36"/>
              <w:rPr>
                <w:rFonts w:ascii="Times New Roman" w:hAnsi="Times New Roman" w:cs="Times New Roman"/>
                <w:lang w:val="lt-LT"/>
              </w:rPr>
            </w:pPr>
          </w:p>
        </w:tc>
      </w:tr>
      <w:tr w:rsidRPr="00386CB4" w:rsidR="00750AF2" w:rsidTr="002B3F64" w14:paraId="174D7F41"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744D6113"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Tiekėjo arba atstovaujančio tiekėjų grupės nario adresas, telefono numeris, el. paštas</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5792016C" w14:textId="77777777">
            <w:pPr>
              <w:spacing w:before="60" w:after="60"/>
              <w:ind w:firstLine="36"/>
              <w:rPr>
                <w:rFonts w:ascii="Times New Roman" w:hAnsi="Times New Roman" w:cs="Times New Roman"/>
                <w:lang w:val="lt-LT"/>
              </w:rPr>
            </w:pPr>
          </w:p>
        </w:tc>
      </w:tr>
      <w:tr w:rsidRPr="00386CB4" w:rsidR="00750AF2" w:rsidTr="002B3F64" w14:paraId="1C41561A"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13178D20"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Tiekėjo arba atstovaujančio tiekėjų grupės nario banko pavadinimas, banko kodas, sąskaitos Nr.</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098DB40F" w14:textId="77777777">
            <w:pPr>
              <w:spacing w:before="60" w:after="60"/>
              <w:ind w:firstLine="36"/>
              <w:rPr>
                <w:rFonts w:ascii="Times New Roman" w:hAnsi="Times New Roman" w:cs="Times New Roman"/>
                <w:lang w:val="lt-LT"/>
              </w:rPr>
            </w:pPr>
          </w:p>
        </w:tc>
      </w:tr>
      <w:tr w:rsidRPr="00386CB4" w:rsidR="00750AF2" w:rsidTr="002B3F64" w14:paraId="0C6CA401"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1190F532"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Tiekėjo asmens, įgalioto pasirašyti sutartį, vardas, pavardė, pareigos</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011B392A" w14:textId="77777777">
            <w:pPr>
              <w:spacing w:before="60" w:after="60"/>
              <w:ind w:firstLine="36"/>
              <w:rPr>
                <w:rFonts w:ascii="Times New Roman" w:hAnsi="Times New Roman" w:cs="Times New Roman"/>
                <w:lang w:val="lt-LT"/>
              </w:rPr>
            </w:pPr>
          </w:p>
        </w:tc>
      </w:tr>
      <w:tr w:rsidRPr="00386CB4" w:rsidR="00750AF2" w:rsidTr="002B3F64" w14:paraId="41CB0FE1" w14:textId="77777777">
        <w:tc>
          <w:tcPr>
            <w:tcW w:w="5529" w:type="dxa"/>
            <w:tcBorders>
              <w:top w:val="single" w:color="auto" w:sz="4" w:space="0"/>
              <w:left w:val="single" w:color="auto" w:sz="4" w:space="0"/>
              <w:bottom w:val="single" w:color="auto" w:sz="4" w:space="0"/>
              <w:right w:val="single" w:color="auto" w:sz="4" w:space="0"/>
            </w:tcBorders>
            <w:hideMark/>
          </w:tcPr>
          <w:p w:rsidRPr="002369AD" w:rsidR="00750AF2" w:rsidP="00DE48A9" w:rsidRDefault="00750AF2" w14:paraId="3EDC6021" w14:textId="77777777">
            <w:pPr>
              <w:spacing w:before="60" w:after="60"/>
              <w:ind w:firstLine="0"/>
              <w:jc w:val="left"/>
              <w:rPr>
                <w:rFonts w:ascii="Times New Roman" w:hAnsi="Times New Roman" w:cs="Times New Roman"/>
                <w:lang w:val="lt-LT"/>
              </w:rPr>
            </w:pPr>
            <w:r w:rsidRPr="002369AD">
              <w:rPr>
                <w:rFonts w:ascii="Times New Roman" w:hAnsi="Times New Roman" w:cs="Times New Roman"/>
                <w:lang w:val="lt-LT"/>
              </w:rPr>
              <w:t>Tiekėjo asmens, atsakingo už dalyvavimą pirkime, vardas, pavardė,  telefono numeris, el. paštas</w:t>
            </w:r>
          </w:p>
        </w:tc>
        <w:tc>
          <w:tcPr>
            <w:tcW w:w="4110" w:type="dxa"/>
            <w:tcBorders>
              <w:top w:val="single" w:color="auto" w:sz="4" w:space="0"/>
              <w:left w:val="single" w:color="auto" w:sz="4" w:space="0"/>
              <w:bottom w:val="single" w:color="auto" w:sz="4" w:space="0"/>
              <w:right w:val="single" w:color="auto" w:sz="4" w:space="0"/>
            </w:tcBorders>
          </w:tcPr>
          <w:p w:rsidRPr="002369AD" w:rsidR="00750AF2" w:rsidP="00750AF2" w:rsidRDefault="00750AF2" w14:paraId="2760A5F2" w14:textId="77777777">
            <w:pPr>
              <w:spacing w:before="60" w:after="60"/>
              <w:ind w:firstLine="36"/>
              <w:rPr>
                <w:rFonts w:ascii="Times New Roman" w:hAnsi="Times New Roman" w:cs="Times New Roman"/>
                <w:lang w:val="lt-LT"/>
              </w:rPr>
            </w:pPr>
          </w:p>
        </w:tc>
      </w:tr>
    </w:tbl>
    <w:p w:rsidRPr="002369AD" w:rsidR="00374D20" w:rsidP="00CC4C23" w:rsidRDefault="00374D20" w14:paraId="28421BC6" w14:textId="77777777">
      <w:pPr>
        <w:ind w:firstLine="0"/>
        <w:jc w:val="center"/>
        <w:rPr>
          <w:rFonts w:ascii="Times New Roman" w:hAnsi="Times New Roman" w:cs="Times New Roman"/>
          <w:color w:val="000000" w:themeColor="text1"/>
          <w:lang w:val="lt-LT"/>
        </w:rPr>
      </w:pPr>
    </w:p>
    <w:p w:rsidR="000B3630" w:rsidP="001A144B" w:rsidRDefault="000B3630" w14:paraId="3C7F4579" w14:textId="77777777">
      <w:pPr>
        <w:pStyle w:val="prastasis1"/>
        <w:spacing w:after="0" w:line="240" w:lineRule="auto"/>
        <w:rPr>
          <w:rFonts w:cs="Times New Roman"/>
          <w:b/>
          <w:sz w:val="22"/>
          <w:szCs w:val="22"/>
          <w:lang w:val="lt-LT"/>
        </w:rPr>
        <w:sectPr w:rsidR="000B3630" w:rsidSect="00884FF4">
          <w:headerReference w:type="default" r:id="rId11"/>
          <w:pgSz w:w="11906" w:h="16838" w:orient="portrait"/>
          <w:pgMar w:top="993" w:right="567" w:bottom="1134" w:left="1701" w:header="567" w:footer="567" w:gutter="0"/>
          <w:cols w:space="1296"/>
          <w:docGrid w:linePitch="360"/>
        </w:sectPr>
      </w:pPr>
    </w:p>
    <w:p w:rsidRPr="002369AD" w:rsidR="00CC4C23" w:rsidP="001A144B" w:rsidRDefault="00CC4C23" w14:paraId="4269AC89" w14:textId="77777777">
      <w:pPr>
        <w:pStyle w:val="prastasis1"/>
        <w:spacing w:after="0" w:line="240" w:lineRule="auto"/>
        <w:rPr>
          <w:rFonts w:cs="Times New Roman"/>
          <w:b/>
          <w:sz w:val="22"/>
          <w:szCs w:val="22"/>
          <w:lang w:val="lt-LT"/>
        </w:rPr>
      </w:pPr>
    </w:p>
    <w:p w:rsidRPr="002369AD" w:rsidR="00E2490B" w:rsidP="00E2490B" w:rsidRDefault="00E2490B" w14:paraId="4F53E0A4" w14:textId="77777777">
      <w:pPr>
        <w:pStyle w:val="ListParagraph"/>
        <w:numPr>
          <w:ilvl w:val="0"/>
          <w:numId w:val="2"/>
        </w:numPr>
        <w:jc w:val="center"/>
        <w:rPr>
          <w:b/>
          <w:bCs/>
          <w:sz w:val="22"/>
          <w:szCs w:val="22"/>
        </w:rPr>
      </w:pPr>
      <w:bookmarkStart w:name="_Toc329443227" w:id="1"/>
      <w:r w:rsidRPr="002369AD">
        <w:rPr>
          <w:b/>
          <w:bCs/>
          <w:sz w:val="22"/>
          <w:szCs w:val="22"/>
        </w:rPr>
        <w:t>INFORMACIJA APIE PLANUOJAMUS PASITELKTI SUBTIEKĖJUS AR RĖMIMĄSI KITŲ ŪKIO SUBJEKTŲ PAJĖGUMAIS</w:t>
      </w:r>
      <w:r w:rsidRPr="002369AD">
        <w:rPr>
          <w:rStyle w:val="FootnoteReference"/>
          <w:b/>
          <w:bCs/>
          <w:sz w:val="22"/>
          <w:szCs w:val="22"/>
        </w:rPr>
        <w:footnoteReference w:id="2"/>
      </w:r>
    </w:p>
    <w:p w:rsidRPr="002369AD" w:rsidR="00E2490B" w:rsidP="005B0009" w:rsidRDefault="00E2490B" w14:paraId="5FDDC27A" w14:textId="77777777">
      <w:pPr>
        <w:ind w:right="140"/>
        <w:rPr>
          <w:rFonts w:ascii="Times New Roman" w:hAnsi="Times New Roman" w:cs="Times New Roman"/>
          <w:b/>
          <w:bCs/>
          <w:lang w:val="lt-LT"/>
        </w:rPr>
      </w:pPr>
    </w:p>
    <w:bookmarkEnd w:id="1"/>
    <w:p w:rsidRPr="00B8101B" w:rsidR="00D85B9F" w:rsidP="00B8101B" w:rsidRDefault="00D85B9F" w14:paraId="2CDA2756" w14:textId="557D114B">
      <w:pPr>
        <w:pStyle w:val="ListParagraph"/>
        <w:numPr>
          <w:ilvl w:val="1"/>
          <w:numId w:val="2"/>
        </w:numPr>
        <w:tabs>
          <w:tab w:val="left" w:pos="851"/>
        </w:tabs>
        <w:spacing w:after="120"/>
        <w:ind w:left="0" w:right="140" w:firstLine="360"/>
      </w:pPr>
      <w:r w:rsidRPr="00B8101B">
        <w:t>Ūkio subjektai, kurių pajėgumais tiekėjas remiasi, kad atitiktų techninio ir (arba) profesinio pajėgumo reikalavimus:</w:t>
      </w:r>
    </w:p>
    <w:tbl>
      <w:tblPr>
        <w:tblW w:w="14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5954"/>
        <w:gridCol w:w="2126"/>
        <w:gridCol w:w="2126"/>
        <w:gridCol w:w="2126"/>
        <w:gridCol w:w="2126"/>
        <w:gridCol w:w="10"/>
      </w:tblGrid>
      <w:tr w:rsidRPr="000B3630" w:rsidR="00B8101B" w:rsidTr="1DB8C76E" w14:paraId="6E406790" w14:textId="77777777">
        <w:trPr>
          <w:gridAfter w:val="1"/>
          <w:wAfter w:w="10" w:type="dxa"/>
        </w:trPr>
        <w:tc>
          <w:tcPr>
            <w:tcW w:w="5954" w:type="dxa"/>
            <w:tcBorders>
              <w:top w:val="nil"/>
              <w:left w:val="nil"/>
            </w:tcBorders>
            <w:shd w:val="clear" w:color="auto" w:fill="auto"/>
            <w:tcMar>
              <w:top w:w="0" w:type="dxa"/>
              <w:left w:w="108" w:type="dxa"/>
              <w:bottom w:w="0" w:type="dxa"/>
              <w:right w:w="108" w:type="dxa"/>
            </w:tcMar>
          </w:tcPr>
          <w:p w:rsidRPr="000B3630" w:rsidR="00B8101B" w:rsidP="00CF5827" w:rsidRDefault="00B8101B" w14:paraId="119D8EA7" w14:textId="77777777">
            <w:pPr>
              <w:rPr>
                <w:rFonts w:ascii="Times New Roman" w:hAnsi="Times New Roman" w:cs="Times New Roman"/>
                <w:b/>
                <w:lang w:val="lt-LT"/>
              </w:rPr>
            </w:pPr>
          </w:p>
        </w:tc>
        <w:tc>
          <w:tcPr>
            <w:tcW w:w="2126" w:type="dxa"/>
            <w:shd w:val="clear" w:color="auto" w:fill="auto"/>
            <w:tcMar>
              <w:top w:w="0" w:type="dxa"/>
              <w:left w:w="108" w:type="dxa"/>
              <w:bottom w:w="0" w:type="dxa"/>
              <w:right w:w="108" w:type="dxa"/>
            </w:tcMar>
            <w:vAlign w:val="center"/>
          </w:tcPr>
          <w:p w:rsidRPr="000B3630" w:rsidR="00B8101B" w:rsidP="000B3630" w:rsidRDefault="00B8101B" w14:paraId="64765AA2" w14:textId="77777777">
            <w:pPr>
              <w:ind w:left="97" w:firstLine="81"/>
              <w:rPr>
                <w:rFonts w:ascii="Times New Roman" w:hAnsi="Times New Roman" w:cs="Times New Roman"/>
                <w:b/>
                <w:bCs/>
                <w:color w:val="000000" w:themeColor="text1"/>
                <w:lang w:val="lt-LT"/>
              </w:rPr>
            </w:pPr>
            <w:r w:rsidRPr="000B3630">
              <w:rPr>
                <w:rFonts w:ascii="Times New Roman" w:hAnsi="Times New Roman" w:cs="Times New Roman"/>
                <w:b/>
                <w:bCs/>
                <w:color w:val="000000" w:themeColor="text1"/>
                <w:lang w:val="lt-LT"/>
              </w:rPr>
              <w:t>I pirkimo dalis</w:t>
            </w:r>
          </w:p>
        </w:tc>
        <w:tc>
          <w:tcPr>
            <w:tcW w:w="2126" w:type="dxa"/>
            <w:tcMar/>
            <w:vAlign w:val="center"/>
          </w:tcPr>
          <w:p w:rsidRPr="000B3630" w:rsidR="00B8101B" w:rsidP="000B3630" w:rsidRDefault="00B8101B" w14:paraId="2B7FDB02" w14:textId="77777777">
            <w:pPr>
              <w:ind w:left="138" w:firstLine="0"/>
              <w:rPr>
                <w:rFonts w:ascii="Times New Roman" w:hAnsi="Times New Roman" w:cs="Times New Roman"/>
                <w:b/>
                <w:bCs/>
                <w:color w:val="000000" w:themeColor="text1"/>
                <w:lang w:val="lt-LT"/>
              </w:rPr>
            </w:pPr>
            <w:r w:rsidRPr="000B3630">
              <w:rPr>
                <w:rFonts w:ascii="Times New Roman" w:hAnsi="Times New Roman" w:cs="Times New Roman"/>
                <w:b/>
                <w:bCs/>
                <w:color w:val="000000" w:themeColor="text1"/>
                <w:lang w:val="lt-LT"/>
              </w:rPr>
              <w:t>II pirkimo dalis</w:t>
            </w:r>
          </w:p>
        </w:tc>
        <w:tc>
          <w:tcPr>
            <w:tcW w:w="2126" w:type="dxa"/>
            <w:tcMar/>
            <w:vAlign w:val="center"/>
          </w:tcPr>
          <w:p w:rsidRPr="000B3630" w:rsidR="00B8101B" w:rsidP="000B3630" w:rsidRDefault="00B8101B" w14:paraId="6301B39E" w14:textId="77777777">
            <w:pPr>
              <w:ind w:left="-142" w:firstLine="290"/>
              <w:rPr>
                <w:rFonts w:ascii="Times New Roman" w:hAnsi="Times New Roman" w:cs="Times New Roman"/>
                <w:b/>
                <w:bCs/>
                <w:color w:val="000000" w:themeColor="text1"/>
                <w:lang w:val="lt-LT"/>
              </w:rPr>
            </w:pPr>
            <w:r w:rsidRPr="000B3630">
              <w:rPr>
                <w:rFonts w:ascii="Times New Roman" w:hAnsi="Times New Roman" w:cs="Times New Roman"/>
                <w:b/>
                <w:bCs/>
                <w:color w:val="000000" w:themeColor="text1"/>
                <w:lang w:val="lt-LT"/>
              </w:rPr>
              <w:t>III pirkimo dalis</w:t>
            </w:r>
          </w:p>
        </w:tc>
        <w:tc>
          <w:tcPr>
            <w:tcW w:w="2126" w:type="dxa"/>
            <w:tcMar/>
            <w:vAlign w:val="center"/>
          </w:tcPr>
          <w:p w:rsidRPr="000B3630" w:rsidR="00B8101B" w:rsidP="000B3630" w:rsidRDefault="00B8101B" w14:paraId="535490B6" w14:textId="77777777">
            <w:pPr>
              <w:ind w:left="-142" w:firstLine="428"/>
              <w:rPr>
                <w:rFonts w:ascii="Times New Roman" w:hAnsi="Times New Roman" w:cs="Times New Roman"/>
                <w:b/>
                <w:bCs/>
                <w:color w:val="000000" w:themeColor="text1"/>
                <w:lang w:val="lt-LT"/>
              </w:rPr>
            </w:pPr>
            <w:r w:rsidRPr="000B3630">
              <w:rPr>
                <w:rFonts w:ascii="Times New Roman" w:hAnsi="Times New Roman" w:cs="Times New Roman"/>
                <w:b/>
                <w:bCs/>
                <w:color w:val="000000" w:themeColor="text1"/>
                <w:lang w:val="lt-LT"/>
              </w:rPr>
              <w:t>IV pirkimo dalis</w:t>
            </w:r>
          </w:p>
        </w:tc>
      </w:tr>
      <w:tr w:rsidRPr="000B3630" w:rsidR="00B8101B" w:rsidTr="1DB8C76E" w14:paraId="658BA49C" w14:textId="77777777">
        <w:trPr>
          <w:gridAfter w:val="1"/>
          <w:wAfter w:w="10" w:type="dxa"/>
        </w:trPr>
        <w:tc>
          <w:tcPr>
            <w:tcW w:w="5954" w:type="dxa"/>
            <w:shd w:val="clear" w:color="auto" w:fill="auto"/>
            <w:tcMar>
              <w:top w:w="0" w:type="dxa"/>
              <w:left w:w="108" w:type="dxa"/>
              <w:bottom w:w="0" w:type="dxa"/>
              <w:right w:w="108" w:type="dxa"/>
            </w:tcMar>
          </w:tcPr>
          <w:p w:rsidRPr="000B3630" w:rsidR="00B8101B" w:rsidP="00CF5827" w:rsidRDefault="00B8101B" w14:paraId="37D1EA29" w14:textId="77777777">
            <w:pPr>
              <w:rPr>
                <w:rFonts w:ascii="Times New Roman" w:hAnsi="Times New Roman" w:cs="Times New Roman"/>
                <w:b/>
                <w:lang w:val="lt-LT"/>
              </w:rPr>
            </w:pPr>
            <w:r w:rsidRPr="000B3630">
              <w:rPr>
                <w:rFonts w:ascii="Times New Roman" w:hAnsi="Times New Roman" w:cs="Times New Roman"/>
                <w:b/>
                <w:lang w:val="lt-LT"/>
              </w:rPr>
              <w:t>Ūkio subjekto, kurio pajėgumais (t. y. kvalifikacija) remiamasi,</w:t>
            </w:r>
            <w:r w:rsidRPr="000B3630">
              <w:rPr>
                <w:rFonts w:ascii="Times New Roman" w:hAnsi="Times New Roman" w:cs="Times New Roman"/>
                <w:lang w:val="lt-LT"/>
              </w:rPr>
              <w:t xml:space="preserve"> pavadinimas </w:t>
            </w:r>
            <w:r w:rsidRPr="000B3630">
              <w:rPr>
                <w:rFonts w:ascii="Times New Roman" w:hAnsi="Times New Roman" w:cs="Times New Roman"/>
                <w:i/>
                <w:lang w:val="lt-LT"/>
              </w:rPr>
              <w:t>(konkurso sąlygų aprašo 24 p.)</w:t>
            </w:r>
          </w:p>
        </w:tc>
        <w:tc>
          <w:tcPr>
            <w:tcW w:w="2126" w:type="dxa"/>
            <w:shd w:val="clear" w:color="auto" w:fill="auto"/>
            <w:tcMar>
              <w:top w:w="0" w:type="dxa"/>
              <w:left w:w="108" w:type="dxa"/>
              <w:bottom w:w="0" w:type="dxa"/>
              <w:right w:w="108" w:type="dxa"/>
            </w:tcMar>
            <w:vAlign w:val="center"/>
          </w:tcPr>
          <w:p w:rsidRPr="000B3630" w:rsidR="00B8101B" w:rsidP="00CF5827" w:rsidRDefault="00B8101B" w14:paraId="0B1101A3"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26787C6B"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7749E32B"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689CE1B4" w14:textId="77777777">
            <w:pPr>
              <w:ind w:left="-142"/>
              <w:rPr>
                <w:rFonts w:ascii="Times New Roman" w:hAnsi="Times New Roman" w:cs="Times New Roman"/>
                <w:color w:val="000000" w:themeColor="text1"/>
                <w:lang w:val="lt-LT"/>
              </w:rPr>
            </w:pPr>
          </w:p>
        </w:tc>
      </w:tr>
      <w:tr w:rsidRPr="000B3630" w:rsidR="00B8101B" w:rsidTr="1DB8C76E" w14:paraId="34574668" w14:textId="77777777">
        <w:trPr>
          <w:gridAfter w:val="1"/>
          <w:wAfter w:w="10" w:type="dxa"/>
        </w:trPr>
        <w:tc>
          <w:tcPr>
            <w:tcW w:w="5954" w:type="dxa"/>
            <w:shd w:val="clear" w:color="auto" w:fill="auto"/>
            <w:tcMar>
              <w:top w:w="0" w:type="dxa"/>
              <w:left w:w="108" w:type="dxa"/>
              <w:bottom w:w="0" w:type="dxa"/>
              <w:right w:w="108" w:type="dxa"/>
            </w:tcMar>
            <w:hideMark/>
          </w:tcPr>
          <w:p w:rsidRPr="000B3630" w:rsidR="00B8101B" w:rsidP="00CF5827" w:rsidRDefault="00B8101B" w14:paraId="3936D5EE" w14:textId="77777777">
            <w:pPr>
              <w:rPr>
                <w:rFonts w:ascii="Times New Roman" w:hAnsi="Times New Roman" w:cs="Times New Roman"/>
                <w:color w:val="000000" w:themeColor="text1"/>
                <w:lang w:val="lt-LT"/>
              </w:rPr>
            </w:pPr>
            <w:r w:rsidRPr="000B3630">
              <w:rPr>
                <w:rFonts w:ascii="Times New Roman" w:hAnsi="Times New Roman" w:cs="Times New Roman"/>
                <w:lang w:val="lt-LT"/>
              </w:rPr>
              <w:t>Įsipareigojimų dalis (procentais), kuriai ketinama pasitelkti ūkio subjektą, kurio pajėgumais remiamasi</w:t>
            </w:r>
          </w:p>
        </w:tc>
        <w:tc>
          <w:tcPr>
            <w:tcW w:w="2126" w:type="dxa"/>
            <w:tcMar>
              <w:top w:w="0" w:type="dxa"/>
              <w:left w:w="108" w:type="dxa"/>
              <w:bottom w:w="0" w:type="dxa"/>
              <w:right w:w="108" w:type="dxa"/>
            </w:tcMar>
            <w:vAlign w:val="center"/>
          </w:tcPr>
          <w:p w:rsidRPr="000B3630" w:rsidR="00B8101B" w:rsidP="00CF5827" w:rsidRDefault="00B8101B" w14:paraId="07B9DC76"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004B5BE9"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6611A03B"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4D3CE62E" w14:textId="77777777">
            <w:pPr>
              <w:ind w:left="-142"/>
              <w:rPr>
                <w:rFonts w:ascii="Times New Roman" w:hAnsi="Times New Roman" w:cs="Times New Roman"/>
                <w:color w:val="000000" w:themeColor="text1"/>
                <w:lang w:val="lt-LT"/>
              </w:rPr>
            </w:pPr>
          </w:p>
        </w:tc>
      </w:tr>
      <w:tr w:rsidRPr="000B3630" w:rsidR="00B8101B" w:rsidTr="1DB8C76E" w14:paraId="47B45948" w14:textId="77777777">
        <w:trPr>
          <w:gridAfter w:val="1"/>
          <w:wAfter w:w="10" w:type="dxa"/>
        </w:trPr>
        <w:tc>
          <w:tcPr>
            <w:tcW w:w="5954" w:type="dxa"/>
            <w:shd w:val="clear" w:color="auto" w:fill="auto"/>
            <w:tcMar>
              <w:top w:w="0" w:type="dxa"/>
              <w:left w:w="108" w:type="dxa"/>
              <w:bottom w:w="0" w:type="dxa"/>
              <w:right w:w="108" w:type="dxa"/>
            </w:tcMar>
            <w:hideMark/>
          </w:tcPr>
          <w:p w:rsidRPr="000B3630" w:rsidR="00B8101B" w:rsidP="00CF5827" w:rsidRDefault="00B8101B" w14:paraId="1334D981" w14:textId="77777777">
            <w:pPr>
              <w:rPr>
                <w:rFonts w:ascii="Times New Roman" w:hAnsi="Times New Roman" w:cs="Times New Roman"/>
                <w:color w:val="000000" w:themeColor="text1"/>
                <w:lang w:val="lt-LT"/>
              </w:rPr>
            </w:pPr>
            <w:r w:rsidRPr="000B3630">
              <w:rPr>
                <w:rFonts w:ascii="Times New Roman" w:hAnsi="Times New Roman" w:cs="Times New Roman"/>
                <w:lang w:val="lt-LT"/>
              </w:rPr>
              <w:t>Įsipareigojimai, kuriuos numatoma perduoti ūkio subjektui, kurio pajėgumais remiamasi</w:t>
            </w:r>
          </w:p>
        </w:tc>
        <w:tc>
          <w:tcPr>
            <w:tcW w:w="2126" w:type="dxa"/>
            <w:tcMar>
              <w:top w:w="0" w:type="dxa"/>
              <w:left w:w="108" w:type="dxa"/>
              <w:bottom w:w="0" w:type="dxa"/>
              <w:right w:w="108" w:type="dxa"/>
            </w:tcMar>
            <w:vAlign w:val="center"/>
          </w:tcPr>
          <w:p w:rsidRPr="000B3630" w:rsidR="00B8101B" w:rsidP="00CF5827" w:rsidRDefault="00B8101B" w14:paraId="6D88D58B"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357531BA"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6C018CB3" w14:textId="77777777">
            <w:pPr>
              <w:ind w:left="-142"/>
              <w:rPr>
                <w:rFonts w:ascii="Times New Roman" w:hAnsi="Times New Roman" w:cs="Times New Roman"/>
                <w:color w:val="000000" w:themeColor="text1"/>
                <w:lang w:val="lt-LT"/>
              </w:rPr>
            </w:pPr>
          </w:p>
        </w:tc>
        <w:tc>
          <w:tcPr>
            <w:tcW w:w="2126" w:type="dxa"/>
            <w:tcMar/>
          </w:tcPr>
          <w:p w:rsidRPr="000B3630" w:rsidR="00B8101B" w:rsidP="00CF5827" w:rsidRDefault="00B8101B" w14:paraId="127FB0F5" w14:textId="77777777">
            <w:pPr>
              <w:ind w:left="-142"/>
              <w:rPr>
                <w:rFonts w:ascii="Times New Roman" w:hAnsi="Times New Roman" w:cs="Times New Roman"/>
                <w:color w:val="000000" w:themeColor="text1"/>
                <w:lang w:val="lt-LT"/>
              </w:rPr>
            </w:pPr>
          </w:p>
        </w:tc>
      </w:tr>
      <w:tr w:rsidRPr="000B3630" w:rsidR="00B8101B" w:rsidTr="1DB8C76E" w14:paraId="4D9AC832" w14:textId="77777777">
        <w:trPr>
          <w:trHeight w:val="199"/>
        </w:trPr>
        <w:tc>
          <w:tcPr>
            <w:tcW w:w="14468" w:type="dxa"/>
            <w:gridSpan w:val="6"/>
            <w:shd w:val="clear" w:color="auto" w:fill="F2F2F2" w:themeFill="background1" w:themeFillShade="F2"/>
            <w:tcMar>
              <w:top w:w="0" w:type="dxa"/>
              <w:left w:w="108" w:type="dxa"/>
              <w:bottom w:w="0" w:type="dxa"/>
              <w:right w:w="108" w:type="dxa"/>
            </w:tcMar>
            <w:hideMark/>
          </w:tcPr>
          <w:p w:rsidRPr="000B3630" w:rsidR="00B8101B" w:rsidP="00CF5827" w:rsidRDefault="00B8101B" w14:paraId="6CD1F46C" w14:textId="215222CA">
            <w:pPr>
              <w:rPr>
                <w:rFonts w:ascii="Times New Roman" w:hAnsi="Times New Roman" w:cs="Times New Roman"/>
                <w:b/>
                <w:bCs/>
                <w:color w:val="000000" w:themeColor="text1"/>
                <w:highlight w:val="yellow"/>
                <w:lang w:val="lt-LT"/>
              </w:rPr>
            </w:pPr>
            <w:r w:rsidRPr="000B3630">
              <w:rPr>
                <w:rFonts w:ascii="Times New Roman" w:hAnsi="Times New Roman" w:cs="Times New Roman"/>
                <w:b/>
                <w:bCs/>
                <w:color w:val="000000" w:themeColor="text1"/>
                <w:lang w:val="lt-LT"/>
              </w:rPr>
              <w:t xml:space="preserve">Kvazisubtiekėjas – </w:t>
            </w:r>
            <w:r w:rsidRPr="000B3630">
              <w:rPr>
                <w:rFonts w:ascii="Times New Roman" w:hAnsi="Times New Roman" w:cs="Times New Roman"/>
                <w:b/>
                <w:lang w:val="lt-LT"/>
              </w:rPr>
              <w:t>specialistas</w:t>
            </w:r>
            <w:r w:rsidRPr="000B3630">
              <w:rPr>
                <w:rFonts w:ascii="Times New Roman" w:hAnsi="Times New Roman" w:cs="Times New Roman"/>
                <w:lang w:val="lt-LT"/>
              </w:rPr>
              <w:t xml:space="preserve">, kurio kvalifikacija tiekėjas remiasi, ir kuris pasiūlymo teikimo metu dar </w:t>
            </w:r>
            <w:r w:rsidRPr="000B3630">
              <w:rPr>
                <w:rFonts w:ascii="Times New Roman" w:hAnsi="Times New Roman" w:cs="Times New Roman"/>
                <w:b/>
                <w:bCs/>
                <w:lang w:val="lt-LT"/>
              </w:rPr>
              <w:t>nėra</w:t>
            </w:r>
            <w:r w:rsidRPr="000B3630">
              <w:rPr>
                <w:rFonts w:ascii="Times New Roman" w:hAnsi="Times New Roman" w:cs="Times New Roman"/>
                <w:lang w:val="lt-LT"/>
              </w:rPr>
              <w:t xml:space="preserve"> tiekėjo, ūkio subjekto, kurio pajėgumais tiekėjas remiasi, </w:t>
            </w:r>
            <w:r w:rsidRPr="000B3630">
              <w:rPr>
                <w:rFonts w:ascii="Times New Roman" w:hAnsi="Times New Roman" w:cs="Times New Roman"/>
                <w:b/>
                <w:bCs/>
                <w:lang w:val="lt-LT"/>
              </w:rPr>
              <w:t>darbuotojas</w:t>
            </w:r>
            <w:r w:rsidRPr="000B3630">
              <w:rPr>
                <w:rFonts w:ascii="Times New Roman" w:hAnsi="Times New Roman" w:cs="Times New Roman"/>
                <w:lang w:val="lt-LT"/>
              </w:rPr>
              <w:t xml:space="preserve">, tačiau </w:t>
            </w:r>
            <w:r w:rsidRPr="000B3630">
              <w:rPr>
                <w:rFonts w:ascii="Times New Roman" w:hAnsi="Times New Roman" w:cs="Times New Roman"/>
                <w:b/>
                <w:lang w:val="lt-LT"/>
              </w:rPr>
              <w:t>jį ketinama įdarbinti</w:t>
            </w:r>
            <w:r w:rsidRPr="000B3630">
              <w:rPr>
                <w:rFonts w:ascii="Times New Roman" w:hAnsi="Times New Roman" w:cs="Times New Roman"/>
                <w:lang w:val="lt-LT"/>
              </w:rPr>
              <w:t>, jei pasiūlymas bus pripažintas laimėjusiu</w:t>
            </w:r>
            <w:r w:rsidRPr="000B3630">
              <w:rPr>
                <w:rFonts w:ascii="Times New Roman" w:hAnsi="Times New Roman" w:cs="Times New Roman"/>
                <w:shd w:val="clear" w:color="auto" w:fill="F2F2F2" w:themeFill="background1" w:themeFillShade="F2"/>
                <w:lang w:val="lt-LT"/>
              </w:rPr>
              <w:t>:</w:t>
            </w:r>
          </w:p>
        </w:tc>
      </w:tr>
      <w:tr w:rsidRPr="000B3630" w:rsidR="00B8101B" w:rsidTr="1DB8C76E" w14:paraId="4F2A59EC" w14:textId="77777777">
        <w:trPr>
          <w:gridAfter w:val="1"/>
          <w:wAfter w:w="10" w:type="dxa"/>
          <w:trHeight w:val="20"/>
        </w:trPr>
        <w:tc>
          <w:tcPr>
            <w:tcW w:w="5954" w:type="dxa"/>
            <w:tcMar>
              <w:top w:w="0" w:type="dxa"/>
              <w:left w:w="108" w:type="dxa"/>
              <w:bottom w:w="0" w:type="dxa"/>
              <w:right w:w="108" w:type="dxa"/>
            </w:tcMar>
          </w:tcPr>
          <w:p w:rsidRPr="000B3630" w:rsidR="00B8101B" w:rsidP="00CF5827" w:rsidRDefault="00CC70A5" w14:paraId="45FF14D5" w14:textId="08362DCE">
            <w:pPr>
              <w:pStyle w:val="xmsonormal"/>
              <w:tabs>
                <w:tab w:val="left" w:pos="321"/>
              </w:tabs>
              <w:jc w:val="both"/>
              <w:rPr>
                <w:rFonts w:ascii="Times New Roman" w:hAnsi="Times New Roman" w:cs="Times New Roman"/>
              </w:rPr>
            </w:pPr>
            <w:r w:rsidRPr="1DB8C76E" w:rsidR="1DB8C76E">
              <w:rPr>
                <w:rFonts w:ascii="Times New Roman" w:hAnsi="Times New Roman" w:cs="Times New Roman"/>
              </w:rPr>
              <w:t>Specialistas/ lekt</w:t>
            </w:r>
            <w:del w:author="Vartotojas svečias" w:date="2025-04-15T17:41:46.12Z" w:id="1980086949">
              <w:r w:rsidRPr="1DB8C76E" w:rsidDel="1DB8C76E">
                <w:rPr>
                  <w:rFonts w:ascii="Times New Roman" w:hAnsi="Times New Roman" w:cs="Times New Roman"/>
                </w:rPr>
                <w:delText>r</w:delText>
              </w:r>
            </w:del>
            <w:r w:rsidRPr="1DB8C76E" w:rsidR="1DB8C76E">
              <w:rPr>
                <w:rFonts w:ascii="Times New Roman" w:hAnsi="Times New Roman" w:cs="Times New Roman"/>
              </w:rPr>
              <w:t>o</w:t>
            </w:r>
            <w:ins w:author="Vartotojas svečias" w:date="2025-04-15T17:41:56.874Z" w:id="1510660962">
              <w:r w:rsidRPr="1DB8C76E" w:rsidR="1DB8C76E">
                <w:rPr>
                  <w:rFonts w:ascii="Times New Roman" w:hAnsi="Times New Roman" w:cs="Times New Roman"/>
                </w:rPr>
                <w:t>r</w:t>
              </w:r>
            </w:ins>
            <w:r w:rsidRPr="1DB8C76E" w:rsidR="1DB8C76E">
              <w:rPr>
                <w:rFonts w:ascii="Times New Roman" w:hAnsi="Times New Roman" w:cs="Times New Roman"/>
              </w:rPr>
              <w:t>ius, kuris per pastaruosius 3 (trejus) metus (iki pasiūlymų pateikimo termino pabaigos) (arba per laikotarpį nuo veiklos pradžios, jeigu specialistas vykdė veiklą mažiau nei 3 metus),  turi ne mažesnę nei 70 akademinių valandų mokymų vedimo patirtį vedant mokymus vadovavimo ir/ar ugdomojo konsultavimo (naujai besikuriančios organizacijos komandos formavimo, vadovavimo, ugdomojo konsultavimo) temomis.</w:t>
            </w:r>
          </w:p>
        </w:tc>
        <w:tc>
          <w:tcPr>
            <w:tcW w:w="2126" w:type="dxa"/>
            <w:shd w:val="clear" w:color="auto" w:fill="auto"/>
            <w:tcMar>
              <w:top w:w="0" w:type="dxa"/>
              <w:left w:w="108" w:type="dxa"/>
              <w:bottom w:w="0" w:type="dxa"/>
              <w:right w:w="108" w:type="dxa"/>
            </w:tcMar>
            <w:vAlign w:val="center"/>
          </w:tcPr>
          <w:p w:rsidRPr="000B3630" w:rsidR="00B8101B" w:rsidP="00CF5827" w:rsidRDefault="00B8101B" w14:paraId="65CF1415" w14:textId="77777777">
            <w:pPr>
              <w:rPr>
                <w:rFonts w:ascii="Times New Roman" w:hAnsi="Times New Roman" w:cs="Times New Roman"/>
                <w:color w:val="000000" w:themeColor="text1"/>
                <w:lang w:val="lt-LT"/>
              </w:rPr>
            </w:pPr>
          </w:p>
        </w:tc>
        <w:tc>
          <w:tcPr>
            <w:tcW w:w="2126" w:type="dxa"/>
            <w:shd w:val="clear" w:color="auto" w:fill="AEAAAA" w:themeFill="background2" w:themeFillShade="BF"/>
            <w:tcMar/>
          </w:tcPr>
          <w:p w:rsidRPr="000B3630" w:rsidR="00B8101B" w:rsidP="00CF5827" w:rsidRDefault="00996929" w14:paraId="54424843" w14:textId="04E1FB74">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tcBorders>
              <w:bottom w:val="single" w:color="auto" w:sz="4" w:space="0"/>
            </w:tcBorders>
            <w:shd w:val="clear" w:color="auto" w:fill="AEAAAA" w:themeFill="background2" w:themeFillShade="BF"/>
            <w:tcMar/>
          </w:tcPr>
          <w:p w:rsidRPr="000B3630" w:rsidR="00B8101B" w:rsidP="00CF5827" w:rsidRDefault="00996929" w14:paraId="0DDB1BFE" w14:textId="6C7847E9">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tcBorders>
              <w:bottom w:val="single" w:color="auto" w:sz="4" w:space="0"/>
            </w:tcBorders>
            <w:shd w:val="clear" w:color="auto" w:fill="AEAAAA" w:themeFill="background2" w:themeFillShade="BF"/>
            <w:tcMar/>
          </w:tcPr>
          <w:p w:rsidRPr="000B3630" w:rsidR="00B8101B" w:rsidP="00CF5827" w:rsidRDefault="00996929" w14:paraId="29CD9719" w14:textId="5D6BAD61">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r>
      <w:tr w:rsidRPr="000B3630" w:rsidR="00B8101B" w:rsidTr="1DB8C76E" w14:paraId="47EA0E96" w14:textId="77777777">
        <w:trPr>
          <w:gridAfter w:val="1"/>
          <w:wAfter w:w="10" w:type="dxa"/>
          <w:trHeight w:val="20"/>
        </w:trPr>
        <w:tc>
          <w:tcPr>
            <w:tcW w:w="5954" w:type="dxa"/>
            <w:tcMar>
              <w:top w:w="0" w:type="dxa"/>
              <w:left w:w="108" w:type="dxa"/>
              <w:bottom w:w="0" w:type="dxa"/>
              <w:right w:w="108" w:type="dxa"/>
            </w:tcMar>
          </w:tcPr>
          <w:p w:rsidRPr="000B3630" w:rsidR="00B8101B" w:rsidP="00CF5827" w:rsidRDefault="00996929" w14:paraId="26C88349" w14:textId="612B5537">
            <w:pPr>
              <w:pStyle w:val="xmsonormal"/>
              <w:tabs>
                <w:tab w:val="left" w:pos="321"/>
              </w:tabs>
              <w:autoSpaceDE w:val="0"/>
              <w:autoSpaceDN w:val="0"/>
              <w:adjustRightInd w:val="0"/>
              <w:jc w:val="both"/>
              <w:rPr>
                <w:rFonts w:ascii="Times New Roman" w:hAnsi="Times New Roman" w:cs="Times New Roman"/>
                <w:bCs/>
              </w:rPr>
            </w:pPr>
            <w:r>
              <w:rPr>
                <w:rFonts w:ascii="Times New Roman" w:hAnsi="Times New Roman" w:cs="Times New Roman"/>
              </w:rPr>
              <w:t xml:space="preserve">Specialistas/ lektroius, kuris </w:t>
            </w:r>
            <w:r w:rsidR="003341FB">
              <w:rPr>
                <w:rFonts w:ascii="Times New Roman" w:hAnsi="Times New Roman" w:cs="Times New Roman"/>
              </w:rPr>
              <w:t>p</w:t>
            </w:r>
            <w:r w:rsidRPr="003341FB" w:rsidR="003341FB">
              <w:rPr>
                <w:rFonts w:ascii="Times New Roman" w:hAnsi="Times New Roman" w:cs="Times New Roman"/>
              </w:rPr>
              <w:t>er pastaruosius 3 (trejus) metus (iki pasiūlymų pateikimo termino pabaigos) (arba per laikotarpį nuo veiklos pradžios, jeigu specialistas vykdė veiklą mažiau nei 3 metus),  turi ne mažesnę nei 20 akademinių valandų mokymų vedimo patirtį vedant mokymus komandinio darbo organizavimo temomis.</w:t>
            </w:r>
          </w:p>
        </w:tc>
        <w:tc>
          <w:tcPr>
            <w:tcW w:w="2126" w:type="dxa"/>
            <w:shd w:val="clear" w:color="auto" w:fill="AEAAAA" w:themeFill="background2" w:themeFillShade="BF"/>
            <w:tcMar>
              <w:top w:w="0" w:type="dxa"/>
              <w:left w:w="108" w:type="dxa"/>
              <w:bottom w:w="0" w:type="dxa"/>
              <w:right w:w="108" w:type="dxa"/>
            </w:tcMar>
            <w:vAlign w:val="center"/>
          </w:tcPr>
          <w:p w:rsidRPr="000B3630" w:rsidR="00B8101B" w:rsidP="003341FB" w:rsidRDefault="003341FB" w14:paraId="7561451C" w14:textId="1C7DAFC5">
            <w:pPr>
              <w:ind w:firstLine="0"/>
              <w:jc w:val="cente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shd w:val="clear" w:color="auto" w:fill="auto"/>
            <w:tcMar/>
          </w:tcPr>
          <w:p w:rsidRPr="000B3630" w:rsidR="00B8101B" w:rsidP="00CF5827" w:rsidRDefault="00B8101B" w14:paraId="2FA528DA" w14:textId="77777777">
            <w:pPr>
              <w:rPr>
                <w:rFonts w:ascii="Times New Roman" w:hAnsi="Times New Roman" w:cs="Times New Roman"/>
                <w:color w:val="000000" w:themeColor="text1"/>
                <w:lang w:val="lt-LT"/>
              </w:rPr>
            </w:pPr>
          </w:p>
        </w:tc>
        <w:tc>
          <w:tcPr>
            <w:tcW w:w="2126" w:type="dxa"/>
            <w:tcBorders>
              <w:bottom w:val="single" w:color="auto" w:sz="4" w:space="0"/>
            </w:tcBorders>
            <w:shd w:val="clear" w:color="auto" w:fill="AEAAAA" w:themeFill="background2" w:themeFillShade="BF"/>
            <w:tcMar/>
          </w:tcPr>
          <w:p w:rsidRPr="000B3630" w:rsidR="00B8101B" w:rsidP="00CF5827" w:rsidRDefault="003341FB" w14:paraId="6E1CF967" w14:textId="1CCCD63C">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tcBorders>
              <w:bottom w:val="single" w:color="auto" w:sz="4" w:space="0"/>
            </w:tcBorders>
            <w:shd w:val="clear" w:color="auto" w:fill="AEAAAA" w:themeFill="background2" w:themeFillShade="BF"/>
            <w:tcMar/>
          </w:tcPr>
          <w:p w:rsidRPr="000B3630" w:rsidR="00B8101B" w:rsidP="00CF5827" w:rsidRDefault="003341FB" w14:paraId="6898C5D3" w14:textId="79438214">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r>
      <w:tr w:rsidRPr="000B3630" w:rsidR="003341FB" w:rsidTr="1DB8C76E" w14:paraId="59425FCF" w14:textId="77777777">
        <w:trPr>
          <w:gridAfter w:val="1"/>
          <w:wAfter w:w="10" w:type="dxa"/>
          <w:trHeight w:val="20"/>
        </w:trPr>
        <w:tc>
          <w:tcPr>
            <w:tcW w:w="5954" w:type="dxa"/>
            <w:tcMar>
              <w:top w:w="0" w:type="dxa"/>
              <w:left w:w="108" w:type="dxa"/>
              <w:bottom w:w="0" w:type="dxa"/>
              <w:right w:w="108" w:type="dxa"/>
            </w:tcMar>
          </w:tcPr>
          <w:p w:rsidR="003341FB" w:rsidP="0050095F" w:rsidRDefault="003341FB" w14:paraId="5593B6C1" w14:textId="6D17FC42">
            <w:pPr>
              <w:pStyle w:val="xmsonormal"/>
              <w:tabs>
                <w:tab w:val="left" w:pos="321"/>
              </w:tabs>
              <w:autoSpaceDE w:val="0"/>
              <w:autoSpaceDN w:val="0"/>
              <w:adjustRightInd w:val="0"/>
              <w:jc w:val="both"/>
              <w:rPr>
                <w:rFonts w:ascii="Times New Roman" w:hAnsi="Times New Roman" w:cs="Times New Roman"/>
              </w:rPr>
            </w:pPr>
            <w:r>
              <w:rPr>
                <w:rFonts w:ascii="Times New Roman" w:hAnsi="Times New Roman" w:cs="Times New Roman"/>
              </w:rPr>
              <w:t xml:space="preserve">Specialistas/ lektroius, kuris </w:t>
            </w:r>
            <w:r w:rsidRPr="00AB2AA3" w:rsidR="00AB2AA3">
              <w:rPr>
                <w:rFonts w:ascii="Times New Roman" w:hAnsi="Times New Roman" w:cs="Times New Roman"/>
              </w:rPr>
              <w:t>būtų įrašytas į Lietuvos Respublikos mediatorių sąrašą</w:t>
            </w:r>
            <w:r w:rsidR="00AB2AA3">
              <w:rPr>
                <w:rFonts w:ascii="Times New Roman" w:hAnsi="Times New Roman" w:cs="Times New Roman"/>
              </w:rPr>
              <w:t xml:space="preserve"> ir </w:t>
            </w:r>
            <w:r w:rsidRPr="00AB2AA3" w:rsidR="00AB2AA3">
              <w:rPr>
                <w:rFonts w:ascii="Times New Roman" w:hAnsi="Times New Roman" w:cs="Times New Roman"/>
              </w:rPr>
              <w:t>per paskutinius 3 (trejus) metus (arba per laikotarpį nuo veiklos pradžios, jeigu specialistas vykdė veiklą mažiau nei 3 metus) turi turėti ne mažiau kaip 60 ak. val. praktinio darbo patirties vedant mediacijos mokymus.</w:t>
            </w:r>
          </w:p>
        </w:tc>
        <w:tc>
          <w:tcPr>
            <w:tcW w:w="2126" w:type="dxa"/>
            <w:shd w:val="clear" w:color="auto" w:fill="AEAAAA" w:themeFill="background2" w:themeFillShade="BF"/>
            <w:tcMar>
              <w:top w:w="0" w:type="dxa"/>
              <w:left w:w="108" w:type="dxa"/>
              <w:bottom w:w="0" w:type="dxa"/>
              <w:right w:w="108" w:type="dxa"/>
            </w:tcMar>
            <w:vAlign w:val="center"/>
          </w:tcPr>
          <w:p w:rsidR="003341FB" w:rsidP="003341FB" w:rsidRDefault="0050095F" w14:paraId="1ED6DEDC" w14:textId="06899536">
            <w:pPr>
              <w:ind w:firstLine="0"/>
              <w:jc w:val="cente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shd w:val="clear" w:color="auto" w:fill="AEAAAA" w:themeFill="background2" w:themeFillShade="BF"/>
            <w:tcMar/>
          </w:tcPr>
          <w:p w:rsidRPr="000B3630" w:rsidR="003341FB" w:rsidP="00CF5827" w:rsidRDefault="0050095F" w14:paraId="3430621C" w14:textId="1205E0B1">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tcBorders>
              <w:bottom w:val="single" w:color="auto" w:sz="4" w:space="0"/>
            </w:tcBorders>
            <w:shd w:val="clear" w:color="auto" w:fill="FFFFFF" w:themeFill="background1"/>
            <w:tcMar/>
          </w:tcPr>
          <w:p w:rsidR="003341FB" w:rsidP="00CF5827" w:rsidRDefault="003341FB" w14:paraId="3F308AE3" w14:textId="77777777">
            <w:pPr>
              <w:rPr>
                <w:rFonts w:ascii="Times New Roman" w:hAnsi="Times New Roman" w:cs="Times New Roman"/>
                <w:color w:val="000000" w:themeColor="text1"/>
                <w:lang w:val="lt-LT"/>
              </w:rPr>
            </w:pPr>
          </w:p>
        </w:tc>
        <w:tc>
          <w:tcPr>
            <w:tcW w:w="2126" w:type="dxa"/>
            <w:tcBorders>
              <w:bottom w:val="single" w:color="auto" w:sz="4" w:space="0"/>
            </w:tcBorders>
            <w:shd w:val="clear" w:color="auto" w:fill="AEAAAA" w:themeFill="background2" w:themeFillShade="BF"/>
            <w:tcMar/>
          </w:tcPr>
          <w:p w:rsidR="003341FB" w:rsidP="00CF5827" w:rsidRDefault="0050095F" w14:paraId="444D0194" w14:textId="672DE0DA">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r>
      <w:tr w:rsidRPr="000B3630" w:rsidR="0087428F" w:rsidTr="1DB8C76E" w14:paraId="2AFDAA91" w14:textId="77777777">
        <w:trPr>
          <w:gridAfter w:val="1"/>
          <w:wAfter w:w="10" w:type="dxa"/>
          <w:trHeight w:val="20"/>
        </w:trPr>
        <w:tc>
          <w:tcPr>
            <w:tcW w:w="5954" w:type="dxa"/>
            <w:tcMar>
              <w:top w:w="0" w:type="dxa"/>
              <w:left w:w="108" w:type="dxa"/>
              <w:bottom w:w="0" w:type="dxa"/>
              <w:right w:w="108" w:type="dxa"/>
            </w:tcMar>
          </w:tcPr>
          <w:p w:rsidR="0087428F" w:rsidP="0050095F" w:rsidRDefault="0087428F" w14:paraId="171CA192" w14:textId="4ED30F7C">
            <w:pPr>
              <w:pStyle w:val="xmsonormal"/>
              <w:tabs>
                <w:tab w:val="left" w:pos="321"/>
              </w:tabs>
              <w:autoSpaceDE w:val="0"/>
              <w:autoSpaceDN w:val="0"/>
              <w:adjustRightInd w:val="0"/>
              <w:jc w:val="both"/>
              <w:rPr>
                <w:rFonts w:ascii="Times New Roman" w:hAnsi="Times New Roman" w:cs="Times New Roman"/>
              </w:rPr>
            </w:pPr>
            <w:r>
              <w:rPr>
                <w:rFonts w:ascii="Times New Roman" w:hAnsi="Times New Roman" w:cs="Times New Roman"/>
              </w:rPr>
              <w:t xml:space="preserve">Specialistas/ lektroius, kuris </w:t>
            </w:r>
            <w:r w:rsidR="0050095F">
              <w:rPr>
                <w:rFonts w:ascii="Times New Roman" w:hAnsi="Times New Roman" w:cs="Times New Roman"/>
              </w:rPr>
              <w:t>y</w:t>
            </w:r>
            <w:r w:rsidRPr="0050095F" w:rsidR="0050095F">
              <w:rPr>
                <w:rFonts w:ascii="Times New Roman" w:hAnsi="Times New Roman" w:cs="Times New Roman"/>
              </w:rPr>
              <w:t>ra baigęs (-usi)  supervizorių rengimo studijas ar mokymus, atitinkančius Europos nacionalinių supervizijos organizacijų asociacijos (ANSE:www.anse.eu) nustatytus supervizorių rengimo standartus ar lygiaverčius</w:t>
            </w:r>
            <w:r w:rsidR="0050095F">
              <w:rPr>
                <w:rFonts w:ascii="Times New Roman" w:hAnsi="Times New Roman" w:cs="Times New Roman"/>
              </w:rPr>
              <w:t xml:space="preserve"> ir p</w:t>
            </w:r>
            <w:r w:rsidRPr="0050095F" w:rsidR="0050095F">
              <w:rPr>
                <w:rFonts w:ascii="Times New Roman" w:hAnsi="Times New Roman" w:cs="Times New Roman"/>
              </w:rPr>
              <w:t xml:space="preserve">er </w:t>
            </w:r>
            <w:r w:rsidRPr="0050095F" w:rsidR="0050095F">
              <w:rPr>
                <w:rFonts w:ascii="Times New Roman" w:hAnsi="Times New Roman" w:cs="Times New Roman"/>
              </w:rPr>
              <w:lastRenderedPageBreak/>
              <w:t>pastaruosius 3 (trejus) metus (arba per laikotarpį nuo veiklos pradžios, jeigu specialistas vykdė veiklą mažiau nei 3 metus) vedė bent 5 mokymus ir/ar seminarus socialinės srities darbuotojams bei/ar konsultavo supervizijos forma, kurių kiekvieno trukmė po ne mažiau kaip 3 ak. val.</w:t>
            </w:r>
          </w:p>
        </w:tc>
        <w:tc>
          <w:tcPr>
            <w:tcW w:w="2126" w:type="dxa"/>
            <w:shd w:val="clear" w:color="auto" w:fill="AEAAAA" w:themeFill="background2" w:themeFillShade="BF"/>
            <w:tcMar>
              <w:top w:w="0" w:type="dxa"/>
              <w:left w:w="108" w:type="dxa"/>
              <w:bottom w:w="0" w:type="dxa"/>
              <w:right w:w="108" w:type="dxa"/>
            </w:tcMar>
            <w:vAlign w:val="center"/>
          </w:tcPr>
          <w:p w:rsidR="0087428F" w:rsidP="003341FB" w:rsidRDefault="0050095F" w14:paraId="406F1E54" w14:textId="039699A8">
            <w:pPr>
              <w:ind w:firstLine="0"/>
              <w:jc w:val="center"/>
              <w:rPr>
                <w:rFonts w:ascii="Times New Roman" w:hAnsi="Times New Roman" w:cs="Times New Roman"/>
                <w:color w:val="000000" w:themeColor="text1"/>
                <w:lang w:val="lt-LT"/>
              </w:rPr>
            </w:pPr>
            <w:r>
              <w:rPr>
                <w:rFonts w:ascii="Times New Roman" w:hAnsi="Times New Roman" w:cs="Times New Roman"/>
                <w:color w:val="000000" w:themeColor="text1"/>
                <w:lang w:val="lt-LT"/>
              </w:rPr>
              <w:lastRenderedPageBreak/>
              <w:t>-</w:t>
            </w:r>
          </w:p>
        </w:tc>
        <w:tc>
          <w:tcPr>
            <w:tcW w:w="2126" w:type="dxa"/>
            <w:shd w:val="clear" w:color="auto" w:fill="AEAAAA" w:themeFill="background2" w:themeFillShade="BF"/>
            <w:tcMar/>
          </w:tcPr>
          <w:p w:rsidRPr="000B3630" w:rsidR="0087428F" w:rsidP="00CF5827" w:rsidRDefault="0050095F" w14:paraId="01EB5084" w14:textId="40D6981E">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tcBorders>
              <w:bottom w:val="single" w:color="auto" w:sz="4" w:space="0"/>
            </w:tcBorders>
            <w:shd w:val="clear" w:color="auto" w:fill="AEAAAA" w:themeFill="background2" w:themeFillShade="BF"/>
            <w:tcMar/>
          </w:tcPr>
          <w:p w:rsidR="0087428F" w:rsidP="00CF5827" w:rsidRDefault="0050095F" w14:paraId="3B7C7CD2" w14:textId="6617F9CA">
            <w:pPr>
              <w:rPr>
                <w:rFonts w:ascii="Times New Roman" w:hAnsi="Times New Roman" w:cs="Times New Roman"/>
                <w:color w:val="000000" w:themeColor="text1"/>
                <w:lang w:val="lt-LT"/>
              </w:rPr>
            </w:pPr>
            <w:r>
              <w:rPr>
                <w:rFonts w:ascii="Times New Roman" w:hAnsi="Times New Roman" w:cs="Times New Roman"/>
                <w:color w:val="000000" w:themeColor="text1"/>
                <w:lang w:val="lt-LT"/>
              </w:rPr>
              <w:t>-</w:t>
            </w:r>
          </w:p>
        </w:tc>
        <w:tc>
          <w:tcPr>
            <w:tcW w:w="2126" w:type="dxa"/>
            <w:tcBorders>
              <w:bottom w:val="single" w:color="auto" w:sz="4" w:space="0"/>
            </w:tcBorders>
            <w:shd w:val="clear" w:color="auto" w:fill="FFFFFF" w:themeFill="background1"/>
            <w:tcMar/>
          </w:tcPr>
          <w:p w:rsidR="0087428F" w:rsidP="00CF5827" w:rsidRDefault="0087428F" w14:paraId="31CD45DB" w14:textId="77777777">
            <w:pPr>
              <w:rPr>
                <w:rFonts w:ascii="Times New Roman" w:hAnsi="Times New Roman" w:cs="Times New Roman"/>
                <w:color w:val="000000" w:themeColor="text1"/>
                <w:lang w:val="lt-LT"/>
              </w:rPr>
            </w:pPr>
          </w:p>
        </w:tc>
      </w:tr>
    </w:tbl>
    <w:p w:rsidR="00C57617" w:rsidP="00C57617" w:rsidRDefault="00C57617" w14:paraId="491B72BA" w14:textId="77777777">
      <w:pPr>
        <w:ind w:firstLine="709"/>
        <w:rPr>
          <w:rFonts w:ascii="Times New Roman" w:hAnsi="Times New Roman" w:eastAsia="Times New Roman" w:cs="Times New Roman"/>
          <w:i/>
          <w:iCs/>
          <w:color w:val="000000"/>
          <w:sz w:val="24"/>
          <w:szCs w:val="24"/>
          <w:lang w:val="lt-LT"/>
        </w:rPr>
      </w:pPr>
      <w:r w:rsidRPr="00C57617">
        <w:rPr>
          <w:rFonts w:ascii="Times New Roman" w:hAnsi="Times New Roman" w:eastAsia="Times New Roman" w:cs="Times New Roman"/>
          <w:i/>
          <w:iCs/>
          <w:color w:val="000000"/>
          <w:spacing w:val="-4"/>
          <w:sz w:val="24"/>
          <w:szCs w:val="24"/>
          <w:lang w:val="lt-LT"/>
        </w:rPr>
        <w:t>Pastaba. Pildoma, jei tiekėjas ketina pasitelkti ūkio subjektus,</w:t>
      </w:r>
      <w:r w:rsidRPr="00C57617">
        <w:rPr>
          <w:rFonts w:ascii="Times New Roman" w:hAnsi="Times New Roman" w:eastAsia="Times New Roman" w:cs="Times New Roman"/>
          <w:color w:val="000000"/>
          <w:sz w:val="24"/>
          <w:szCs w:val="24"/>
          <w:lang w:val="lt-LT"/>
        </w:rPr>
        <w:t xml:space="preserve"> </w:t>
      </w:r>
      <w:r w:rsidRPr="00C57617">
        <w:rPr>
          <w:rFonts w:ascii="Times New Roman" w:hAnsi="Times New Roman" w:eastAsia="Times New Roman" w:cs="Times New Roman"/>
          <w:i/>
          <w:iCs/>
          <w:color w:val="000000"/>
          <w:sz w:val="24"/>
          <w:szCs w:val="24"/>
          <w:lang w:val="lt-LT"/>
        </w:rPr>
        <w:t>kurių pajėgumais remiamasi, kvazisubtiekėjus.</w:t>
      </w:r>
    </w:p>
    <w:p w:rsidRPr="00C57617" w:rsidR="00CD0461" w:rsidP="00C57617" w:rsidRDefault="00CD0461" w14:paraId="18B73967" w14:textId="77777777">
      <w:pPr>
        <w:ind w:firstLine="709"/>
        <w:rPr>
          <w:rFonts w:ascii="Times New Roman" w:hAnsi="Times New Roman" w:eastAsia="Times New Roman" w:cs="Times New Roman"/>
          <w:i/>
          <w:iCs/>
          <w:color w:val="000000"/>
          <w:sz w:val="24"/>
          <w:szCs w:val="24"/>
          <w:lang w:val="lt-LT"/>
        </w:rPr>
      </w:pPr>
    </w:p>
    <w:p w:rsidRPr="00C57617" w:rsidR="00C57617" w:rsidP="00C57617" w:rsidRDefault="00C57617" w14:paraId="3D0D376A" w14:textId="77777777">
      <w:pPr>
        <w:ind w:firstLine="709"/>
        <w:rPr>
          <w:rFonts w:ascii="Times New Roman" w:hAnsi="Times New Roman" w:eastAsia="Times New Roman" w:cs="Times New Roman"/>
          <w:i/>
          <w:iCs/>
          <w:color w:val="000000"/>
          <w:sz w:val="24"/>
          <w:szCs w:val="24"/>
          <w:lang w:val="lt-LT"/>
        </w:rPr>
      </w:pPr>
    </w:p>
    <w:tbl>
      <w:tblPr>
        <w:tblW w:w="14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5954"/>
        <w:gridCol w:w="2126"/>
        <w:gridCol w:w="2126"/>
        <w:gridCol w:w="2127"/>
        <w:gridCol w:w="2268"/>
      </w:tblGrid>
      <w:tr w:rsidRPr="00C57617" w:rsidR="00C57617" w:rsidTr="00C57617" w14:paraId="2D58A0A2" w14:textId="77777777">
        <w:tc>
          <w:tcPr>
            <w:tcW w:w="5954" w:type="dxa"/>
            <w:tcBorders>
              <w:top w:val="nil"/>
              <w:left w:val="nil"/>
            </w:tcBorders>
            <w:shd w:val="clear" w:color="auto" w:fill="auto"/>
            <w:tcMar>
              <w:top w:w="0" w:type="dxa"/>
              <w:left w:w="108" w:type="dxa"/>
              <w:bottom w:w="0" w:type="dxa"/>
              <w:right w:w="108" w:type="dxa"/>
            </w:tcMar>
            <w:hideMark/>
          </w:tcPr>
          <w:p w:rsidRPr="00C57617" w:rsidR="00C57617" w:rsidP="00C57617" w:rsidRDefault="00C57617" w14:paraId="3F13C249" w14:textId="77777777">
            <w:pPr>
              <w:ind w:firstLine="0"/>
              <w:rPr>
                <w:rFonts w:ascii="Times New Roman" w:hAnsi="Times New Roman" w:eastAsia="Times New Roman" w:cs="Times New Roman"/>
                <w:i/>
                <w:iCs/>
                <w:color w:val="000000"/>
                <w:sz w:val="24"/>
                <w:szCs w:val="24"/>
                <w:lang w:val="lt-LT"/>
              </w:rPr>
            </w:pPr>
          </w:p>
        </w:tc>
        <w:tc>
          <w:tcPr>
            <w:tcW w:w="2126" w:type="dxa"/>
            <w:shd w:val="clear" w:color="auto" w:fill="F2F2F2"/>
            <w:tcMar>
              <w:top w:w="0" w:type="dxa"/>
              <w:left w:w="108" w:type="dxa"/>
              <w:bottom w:w="0" w:type="dxa"/>
              <w:right w:w="108" w:type="dxa"/>
            </w:tcMar>
            <w:vAlign w:val="center"/>
          </w:tcPr>
          <w:p w:rsidRPr="00C57617" w:rsidR="00C57617" w:rsidP="00C57617" w:rsidRDefault="00C57617" w14:paraId="7411501F" w14:textId="77777777">
            <w:pPr>
              <w:ind w:firstLine="0"/>
              <w:jc w:val="center"/>
              <w:rPr>
                <w:rFonts w:ascii="Times New Roman" w:hAnsi="Times New Roman" w:eastAsia="Times New Roman" w:cs="Times New Roman"/>
                <w:b/>
                <w:bCs/>
                <w:color w:val="000000"/>
                <w:sz w:val="24"/>
                <w:szCs w:val="24"/>
                <w:lang w:val="lt-LT"/>
              </w:rPr>
            </w:pPr>
            <w:r w:rsidRPr="00C57617">
              <w:rPr>
                <w:rFonts w:ascii="Times New Roman" w:hAnsi="Times New Roman" w:eastAsia="Times New Roman" w:cs="Times New Roman"/>
                <w:b/>
                <w:bCs/>
                <w:color w:val="000000"/>
                <w:sz w:val="24"/>
                <w:szCs w:val="24"/>
                <w:lang w:val="lt-LT"/>
              </w:rPr>
              <w:t>I pirkimo dalis</w:t>
            </w:r>
          </w:p>
        </w:tc>
        <w:tc>
          <w:tcPr>
            <w:tcW w:w="2126" w:type="dxa"/>
            <w:shd w:val="clear" w:color="auto" w:fill="F2F2F2"/>
            <w:vAlign w:val="center"/>
          </w:tcPr>
          <w:p w:rsidRPr="00C57617" w:rsidR="00C57617" w:rsidP="00C57617" w:rsidRDefault="00C57617" w14:paraId="573B9ACA" w14:textId="77777777">
            <w:pPr>
              <w:ind w:firstLine="0"/>
              <w:jc w:val="center"/>
              <w:rPr>
                <w:rFonts w:ascii="Times New Roman" w:hAnsi="Times New Roman" w:eastAsia="Times New Roman" w:cs="Times New Roman"/>
                <w:b/>
                <w:bCs/>
                <w:color w:val="000000"/>
                <w:sz w:val="24"/>
                <w:szCs w:val="24"/>
                <w:lang w:val="lt-LT"/>
              </w:rPr>
            </w:pPr>
            <w:r w:rsidRPr="00C57617">
              <w:rPr>
                <w:rFonts w:ascii="Times New Roman" w:hAnsi="Times New Roman" w:eastAsia="Times New Roman" w:cs="Times New Roman"/>
                <w:b/>
                <w:bCs/>
                <w:color w:val="000000"/>
                <w:sz w:val="24"/>
                <w:szCs w:val="24"/>
                <w:lang w:val="lt-LT"/>
              </w:rPr>
              <w:t>II pirkimo dalis</w:t>
            </w:r>
          </w:p>
        </w:tc>
        <w:tc>
          <w:tcPr>
            <w:tcW w:w="2127" w:type="dxa"/>
            <w:shd w:val="clear" w:color="auto" w:fill="F2F2F2"/>
            <w:vAlign w:val="center"/>
          </w:tcPr>
          <w:p w:rsidRPr="00C57617" w:rsidR="00C57617" w:rsidP="00C57617" w:rsidRDefault="00C57617" w14:paraId="24AE1605" w14:textId="77777777">
            <w:pPr>
              <w:ind w:firstLine="0"/>
              <w:jc w:val="center"/>
              <w:rPr>
                <w:rFonts w:ascii="Times New Roman" w:hAnsi="Times New Roman" w:eastAsia="Times New Roman" w:cs="Times New Roman"/>
                <w:b/>
                <w:bCs/>
                <w:color w:val="000000"/>
                <w:sz w:val="24"/>
                <w:szCs w:val="24"/>
                <w:lang w:val="lt-LT"/>
              </w:rPr>
            </w:pPr>
            <w:r w:rsidRPr="00C57617">
              <w:rPr>
                <w:rFonts w:ascii="Times New Roman" w:hAnsi="Times New Roman" w:eastAsia="Times New Roman" w:cs="Times New Roman"/>
                <w:b/>
                <w:bCs/>
                <w:color w:val="000000"/>
                <w:sz w:val="24"/>
                <w:szCs w:val="24"/>
                <w:lang w:val="lt-LT"/>
              </w:rPr>
              <w:t>III pirkimo dalis</w:t>
            </w:r>
          </w:p>
        </w:tc>
        <w:tc>
          <w:tcPr>
            <w:tcW w:w="2268" w:type="dxa"/>
            <w:shd w:val="clear" w:color="auto" w:fill="F2F2F2"/>
            <w:vAlign w:val="center"/>
          </w:tcPr>
          <w:p w:rsidRPr="00C57617" w:rsidR="00C57617" w:rsidP="00C57617" w:rsidRDefault="00C57617" w14:paraId="458F811A" w14:textId="77777777">
            <w:pPr>
              <w:ind w:firstLine="0"/>
              <w:jc w:val="center"/>
              <w:rPr>
                <w:rFonts w:ascii="Times New Roman" w:hAnsi="Times New Roman" w:eastAsia="Times New Roman" w:cs="Times New Roman"/>
                <w:b/>
                <w:bCs/>
                <w:color w:val="000000"/>
                <w:sz w:val="24"/>
                <w:szCs w:val="24"/>
                <w:lang w:val="lt-LT"/>
              </w:rPr>
            </w:pPr>
            <w:r w:rsidRPr="00C57617">
              <w:rPr>
                <w:rFonts w:ascii="Times New Roman" w:hAnsi="Times New Roman" w:eastAsia="Times New Roman" w:cs="Times New Roman"/>
                <w:b/>
                <w:bCs/>
                <w:color w:val="000000"/>
                <w:sz w:val="24"/>
                <w:szCs w:val="24"/>
                <w:lang w:val="lt-LT"/>
              </w:rPr>
              <w:t>IV pirkimo dalis</w:t>
            </w:r>
          </w:p>
        </w:tc>
      </w:tr>
      <w:tr w:rsidRPr="00C57617" w:rsidR="00C57617" w:rsidTr="00C57617" w14:paraId="59190434" w14:textId="77777777">
        <w:tc>
          <w:tcPr>
            <w:tcW w:w="5954" w:type="dxa"/>
            <w:shd w:val="clear" w:color="auto" w:fill="F2F2F2"/>
            <w:tcMar>
              <w:top w:w="0" w:type="dxa"/>
              <w:left w:w="108" w:type="dxa"/>
              <w:bottom w:w="0" w:type="dxa"/>
              <w:right w:w="108" w:type="dxa"/>
            </w:tcMar>
          </w:tcPr>
          <w:p w:rsidRPr="00C57617" w:rsidR="00C57617" w:rsidP="00C57617" w:rsidRDefault="00C57617" w14:paraId="3C1726B1" w14:textId="406970CB">
            <w:pPr>
              <w:ind w:firstLine="0"/>
              <w:rPr>
                <w:rFonts w:ascii="Times New Roman" w:hAnsi="Times New Roman" w:eastAsia="Times New Roman" w:cs="Times New Roman"/>
                <w:b/>
                <w:bCs/>
                <w:color w:val="000000"/>
                <w:sz w:val="24"/>
                <w:szCs w:val="24"/>
                <w:lang w:val="lt-LT"/>
              </w:rPr>
            </w:pPr>
            <w:r w:rsidRPr="00C57617">
              <w:rPr>
                <w:rFonts w:ascii="Times New Roman" w:hAnsi="Times New Roman" w:eastAsia="Times New Roman" w:cs="Times New Roman"/>
                <w:b/>
                <w:bCs/>
                <w:color w:val="000000"/>
                <w:sz w:val="24"/>
                <w:szCs w:val="24"/>
                <w:lang w:val="lt-LT"/>
              </w:rPr>
              <w:t xml:space="preserve">Subteikėjo pavadinimas </w:t>
            </w:r>
            <w:r w:rsidRPr="00C57617">
              <w:rPr>
                <w:rFonts w:ascii="Times New Roman" w:hAnsi="Times New Roman" w:eastAsia="Times New Roman" w:cs="Times New Roman"/>
                <w:bCs/>
                <w:i/>
                <w:sz w:val="24"/>
                <w:szCs w:val="24"/>
                <w:lang w:val="lt-LT"/>
              </w:rPr>
              <w:t xml:space="preserve">(sutarties vykdymui pasitelkiamas trečiasis asmuo, kurio </w:t>
            </w:r>
            <w:r w:rsidRPr="00C57617">
              <w:rPr>
                <w:rFonts w:ascii="Times New Roman" w:hAnsi="Times New Roman" w:eastAsia="Calibri" w:cs="Times New Roman"/>
                <w:b/>
                <w:i/>
                <w:sz w:val="24"/>
                <w:szCs w:val="24"/>
                <w:lang w:val="lt-LT" w:eastAsia="lt-LT"/>
              </w:rPr>
              <w:t>kvalifikacija tiekėjas nesiremia</w:t>
            </w:r>
            <w:r w:rsidRPr="00C57617">
              <w:rPr>
                <w:rFonts w:ascii="Times New Roman" w:hAnsi="Times New Roman" w:eastAsia="Times New Roman" w:cs="Times New Roman"/>
                <w:bCs/>
                <w:i/>
                <w:sz w:val="24"/>
                <w:szCs w:val="24"/>
                <w:lang w:val="lt-LT"/>
              </w:rPr>
              <w:t>, kad atitiktų kvalifikacijos</w:t>
            </w:r>
            <w:r w:rsidRPr="00C57617">
              <w:rPr>
                <w:rFonts w:ascii="Times New Roman" w:hAnsi="Times New Roman" w:eastAsia="Times New Roman" w:cs="Times New Roman"/>
                <w:spacing w:val="2"/>
                <w:sz w:val="24"/>
                <w:szCs w:val="24"/>
                <w:lang w:val="lt-LT"/>
              </w:rPr>
              <w:t xml:space="preserve"> </w:t>
            </w:r>
            <w:r w:rsidRPr="00C57617">
              <w:rPr>
                <w:rFonts w:ascii="Times New Roman" w:hAnsi="Times New Roman" w:eastAsia="Times New Roman" w:cs="Times New Roman"/>
                <w:bCs/>
                <w:i/>
                <w:sz w:val="24"/>
                <w:szCs w:val="24"/>
                <w:lang w:val="lt-LT"/>
              </w:rPr>
              <w:t>reikalavimus</w:t>
            </w:r>
            <w:r w:rsidRPr="00C57617">
              <w:rPr>
                <w:rFonts w:ascii="Times New Roman" w:hAnsi="Times New Roman" w:eastAsia="Times New Roman" w:cs="Times New Roman"/>
                <w:i/>
                <w:iCs/>
                <w:sz w:val="24"/>
                <w:szCs w:val="24"/>
                <w:lang w:val="lt-LT"/>
              </w:rPr>
              <w:t xml:space="preserve"> (</w:t>
            </w:r>
            <w:r w:rsidR="005518DA">
              <w:rPr>
                <w:rFonts w:ascii="Times New Roman" w:hAnsi="Times New Roman" w:eastAsia="Times New Roman" w:cs="Times New Roman"/>
                <w:i/>
                <w:iCs/>
                <w:sz w:val="24"/>
                <w:szCs w:val="24"/>
                <w:lang w:val="lt-LT"/>
              </w:rPr>
              <w:t>S</w:t>
            </w:r>
            <w:r w:rsidR="00D71D22">
              <w:rPr>
                <w:rFonts w:ascii="Times New Roman" w:hAnsi="Times New Roman" w:eastAsia="Times New Roman" w:cs="Times New Roman"/>
                <w:i/>
                <w:iCs/>
                <w:sz w:val="24"/>
                <w:szCs w:val="24"/>
                <w:lang w:val="lt-LT"/>
              </w:rPr>
              <w:t xml:space="preserve">pecialiųkų pirkimo </w:t>
            </w:r>
            <w:r w:rsidRPr="00C57617">
              <w:rPr>
                <w:rFonts w:ascii="Times New Roman" w:hAnsi="Times New Roman" w:eastAsia="Times New Roman" w:cs="Times New Roman"/>
                <w:i/>
                <w:iCs/>
                <w:sz w:val="24"/>
                <w:szCs w:val="24"/>
                <w:lang w:val="lt-LT"/>
              </w:rPr>
              <w:t xml:space="preserve"> sąlygų </w:t>
            </w:r>
            <w:r w:rsidR="00A85542">
              <w:rPr>
                <w:rFonts w:ascii="Times New Roman" w:hAnsi="Times New Roman" w:eastAsia="Times New Roman" w:cs="Times New Roman"/>
                <w:i/>
                <w:iCs/>
                <w:sz w:val="24"/>
                <w:szCs w:val="24"/>
                <w:lang w:val="lt-LT"/>
              </w:rPr>
              <w:t>7 priedas</w:t>
            </w:r>
            <w:r w:rsidRPr="00C57617">
              <w:rPr>
                <w:rFonts w:ascii="Times New Roman" w:hAnsi="Times New Roman" w:eastAsia="Times New Roman" w:cs="Times New Roman"/>
                <w:i/>
                <w:iCs/>
                <w:sz w:val="24"/>
                <w:szCs w:val="24"/>
                <w:lang w:val="lt-LT"/>
              </w:rPr>
              <w:t>))</w:t>
            </w:r>
          </w:p>
        </w:tc>
        <w:tc>
          <w:tcPr>
            <w:tcW w:w="2126" w:type="dxa"/>
            <w:shd w:val="clear" w:color="auto" w:fill="F2F2F2"/>
            <w:tcMar>
              <w:top w:w="0" w:type="dxa"/>
              <w:left w:w="108" w:type="dxa"/>
              <w:bottom w:w="0" w:type="dxa"/>
              <w:right w:w="108" w:type="dxa"/>
            </w:tcMar>
          </w:tcPr>
          <w:p w:rsidRPr="00C57617" w:rsidR="00C57617" w:rsidP="00C57617" w:rsidRDefault="00C57617" w14:paraId="5F3424D9" w14:textId="77777777">
            <w:pPr>
              <w:ind w:firstLine="0"/>
              <w:rPr>
                <w:rFonts w:ascii="Times New Roman" w:hAnsi="Times New Roman" w:eastAsia="Times New Roman" w:cs="Times New Roman"/>
                <w:color w:val="000000"/>
                <w:sz w:val="24"/>
                <w:szCs w:val="24"/>
                <w:lang w:val="lt-LT"/>
              </w:rPr>
            </w:pPr>
          </w:p>
        </w:tc>
        <w:tc>
          <w:tcPr>
            <w:tcW w:w="2126" w:type="dxa"/>
            <w:shd w:val="clear" w:color="auto" w:fill="F2F2F2"/>
          </w:tcPr>
          <w:p w:rsidRPr="00C57617" w:rsidR="00C57617" w:rsidP="00C57617" w:rsidRDefault="00C57617" w14:paraId="6E767CC9" w14:textId="77777777">
            <w:pPr>
              <w:ind w:firstLine="0"/>
              <w:rPr>
                <w:rFonts w:ascii="Times New Roman" w:hAnsi="Times New Roman" w:eastAsia="Times New Roman" w:cs="Times New Roman"/>
                <w:color w:val="000000"/>
                <w:sz w:val="24"/>
                <w:szCs w:val="24"/>
                <w:lang w:val="lt-LT"/>
              </w:rPr>
            </w:pPr>
          </w:p>
        </w:tc>
        <w:tc>
          <w:tcPr>
            <w:tcW w:w="2127" w:type="dxa"/>
            <w:shd w:val="clear" w:color="auto" w:fill="F2F2F2"/>
          </w:tcPr>
          <w:p w:rsidRPr="00C57617" w:rsidR="00C57617" w:rsidP="00C57617" w:rsidRDefault="00C57617" w14:paraId="529E10B2" w14:textId="77777777">
            <w:pPr>
              <w:ind w:firstLine="0"/>
              <w:rPr>
                <w:rFonts w:ascii="Times New Roman" w:hAnsi="Times New Roman" w:eastAsia="Times New Roman" w:cs="Times New Roman"/>
                <w:color w:val="000000"/>
                <w:sz w:val="24"/>
                <w:szCs w:val="24"/>
                <w:lang w:val="lt-LT"/>
              </w:rPr>
            </w:pPr>
          </w:p>
        </w:tc>
        <w:tc>
          <w:tcPr>
            <w:tcW w:w="2268" w:type="dxa"/>
            <w:shd w:val="clear" w:color="auto" w:fill="F2F2F2"/>
          </w:tcPr>
          <w:p w:rsidRPr="00C57617" w:rsidR="00C57617" w:rsidP="00C57617" w:rsidRDefault="00C57617" w14:paraId="14F3693D" w14:textId="77777777">
            <w:pPr>
              <w:ind w:firstLine="0"/>
              <w:rPr>
                <w:rFonts w:ascii="Times New Roman" w:hAnsi="Times New Roman" w:eastAsia="Times New Roman" w:cs="Times New Roman"/>
                <w:color w:val="000000"/>
                <w:sz w:val="24"/>
                <w:szCs w:val="24"/>
                <w:lang w:val="lt-LT"/>
              </w:rPr>
            </w:pPr>
          </w:p>
        </w:tc>
      </w:tr>
      <w:tr w:rsidRPr="00C57617" w:rsidR="00C57617" w:rsidTr="00CF5827" w14:paraId="4EAD5DA7" w14:textId="77777777">
        <w:tc>
          <w:tcPr>
            <w:tcW w:w="5954" w:type="dxa"/>
            <w:tcMar>
              <w:top w:w="0" w:type="dxa"/>
              <w:left w:w="108" w:type="dxa"/>
              <w:bottom w:w="0" w:type="dxa"/>
              <w:right w:w="108" w:type="dxa"/>
            </w:tcMar>
          </w:tcPr>
          <w:p w:rsidRPr="00C57617" w:rsidR="00C57617" w:rsidP="00C57617" w:rsidRDefault="00C57617" w14:paraId="2FC31DD3" w14:textId="77777777">
            <w:pPr>
              <w:ind w:firstLine="0"/>
              <w:rPr>
                <w:rFonts w:ascii="Times New Roman" w:hAnsi="Times New Roman" w:eastAsia="Times New Roman" w:cs="Times New Roman"/>
                <w:color w:val="000000"/>
                <w:sz w:val="24"/>
                <w:szCs w:val="24"/>
                <w:lang w:val="lt-LT"/>
              </w:rPr>
            </w:pPr>
            <w:r w:rsidRPr="00C57617">
              <w:rPr>
                <w:rFonts w:ascii="Times New Roman" w:hAnsi="Times New Roman" w:eastAsia="Times New Roman" w:cs="Times New Roman"/>
                <w:color w:val="000000"/>
                <w:sz w:val="24"/>
                <w:szCs w:val="24"/>
                <w:lang w:val="lt-LT"/>
              </w:rPr>
              <w:t>Subteikėjui perduodamų vykdyti sutartinių prievolių dalis (procentais)</w:t>
            </w:r>
          </w:p>
        </w:tc>
        <w:tc>
          <w:tcPr>
            <w:tcW w:w="2126" w:type="dxa"/>
            <w:tcMar>
              <w:top w:w="0" w:type="dxa"/>
              <w:left w:w="108" w:type="dxa"/>
              <w:bottom w:w="0" w:type="dxa"/>
              <w:right w:w="108" w:type="dxa"/>
            </w:tcMar>
          </w:tcPr>
          <w:p w:rsidRPr="00C57617" w:rsidR="00C57617" w:rsidP="00C57617" w:rsidRDefault="00C57617" w14:paraId="6B5C06CF" w14:textId="77777777">
            <w:pPr>
              <w:ind w:firstLine="0"/>
              <w:rPr>
                <w:rFonts w:ascii="Times New Roman" w:hAnsi="Times New Roman" w:eastAsia="Times New Roman" w:cs="Times New Roman"/>
                <w:color w:val="000000"/>
                <w:sz w:val="24"/>
                <w:szCs w:val="24"/>
                <w:lang w:val="lt-LT"/>
              </w:rPr>
            </w:pPr>
          </w:p>
        </w:tc>
        <w:tc>
          <w:tcPr>
            <w:tcW w:w="2126" w:type="dxa"/>
          </w:tcPr>
          <w:p w:rsidRPr="00C57617" w:rsidR="00C57617" w:rsidP="00C57617" w:rsidRDefault="00C57617" w14:paraId="447E2743" w14:textId="77777777">
            <w:pPr>
              <w:ind w:firstLine="0"/>
              <w:rPr>
                <w:rFonts w:ascii="Times New Roman" w:hAnsi="Times New Roman" w:eastAsia="Times New Roman" w:cs="Times New Roman"/>
                <w:color w:val="000000"/>
                <w:sz w:val="24"/>
                <w:szCs w:val="24"/>
                <w:lang w:val="lt-LT"/>
              </w:rPr>
            </w:pPr>
          </w:p>
        </w:tc>
        <w:tc>
          <w:tcPr>
            <w:tcW w:w="2127" w:type="dxa"/>
          </w:tcPr>
          <w:p w:rsidRPr="00C57617" w:rsidR="00C57617" w:rsidP="00C57617" w:rsidRDefault="00C57617" w14:paraId="36B51D1E" w14:textId="77777777">
            <w:pPr>
              <w:ind w:firstLine="0"/>
              <w:rPr>
                <w:rFonts w:ascii="Times New Roman" w:hAnsi="Times New Roman" w:eastAsia="Times New Roman" w:cs="Times New Roman"/>
                <w:color w:val="000000"/>
                <w:sz w:val="24"/>
                <w:szCs w:val="24"/>
                <w:lang w:val="lt-LT"/>
              </w:rPr>
            </w:pPr>
          </w:p>
        </w:tc>
        <w:tc>
          <w:tcPr>
            <w:tcW w:w="2268" w:type="dxa"/>
          </w:tcPr>
          <w:p w:rsidRPr="00C57617" w:rsidR="00C57617" w:rsidP="00C57617" w:rsidRDefault="00C57617" w14:paraId="5D2AD154" w14:textId="77777777">
            <w:pPr>
              <w:ind w:firstLine="0"/>
              <w:rPr>
                <w:rFonts w:ascii="Times New Roman" w:hAnsi="Times New Roman" w:eastAsia="Times New Roman" w:cs="Times New Roman"/>
                <w:color w:val="000000"/>
                <w:sz w:val="24"/>
                <w:szCs w:val="24"/>
                <w:lang w:val="lt-LT"/>
              </w:rPr>
            </w:pPr>
          </w:p>
        </w:tc>
      </w:tr>
      <w:tr w:rsidRPr="00C57617" w:rsidR="00C57617" w:rsidTr="00CF5827" w14:paraId="2A8166F4" w14:textId="77777777">
        <w:tc>
          <w:tcPr>
            <w:tcW w:w="5954" w:type="dxa"/>
            <w:tcMar>
              <w:top w:w="0" w:type="dxa"/>
              <w:left w:w="108" w:type="dxa"/>
              <w:bottom w:w="0" w:type="dxa"/>
              <w:right w:w="108" w:type="dxa"/>
            </w:tcMar>
            <w:hideMark/>
          </w:tcPr>
          <w:p w:rsidRPr="00C57617" w:rsidR="00C57617" w:rsidP="00C57617" w:rsidRDefault="00C57617" w14:paraId="6BEEBD36" w14:textId="77777777">
            <w:pPr>
              <w:ind w:firstLine="0"/>
              <w:rPr>
                <w:rFonts w:ascii="Times New Roman" w:hAnsi="Times New Roman" w:eastAsia="Times New Roman" w:cs="Times New Roman"/>
                <w:color w:val="000000"/>
                <w:sz w:val="24"/>
                <w:szCs w:val="24"/>
                <w:lang w:val="lt-LT"/>
              </w:rPr>
            </w:pPr>
            <w:r w:rsidRPr="00C57617">
              <w:rPr>
                <w:rFonts w:ascii="Times New Roman" w:hAnsi="Times New Roman" w:eastAsia="Times New Roman" w:cs="Times New Roman"/>
                <w:color w:val="000000"/>
                <w:sz w:val="24"/>
                <w:szCs w:val="24"/>
                <w:lang w:val="lt-LT"/>
              </w:rPr>
              <w:t>Subteikėjui perduodamos vykdyti sutartinės prievolės</w:t>
            </w:r>
          </w:p>
        </w:tc>
        <w:tc>
          <w:tcPr>
            <w:tcW w:w="2126" w:type="dxa"/>
            <w:tcMar>
              <w:top w:w="0" w:type="dxa"/>
              <w:left w:w="108" w:type="dxa"/>
              <w:bottom w:w="0" w:type="dxa"/>
              <w:right w:w="108" w:type="dxa"/>
            </w:tcMar>
          </w:tcPr>
          <w:p w:rsidRPr="00C57617" w:rsidR="00C57617" w:rsidP="00C57617" w:rsidRDefault="00C57617" w14:paraId="40DDAFE3" w14:textId="77777777">
            <w:pPr>
              <w:ind w:firstLine="0"/>
              <w:rPr>
                <w:rFonts w:ascii="Times New Roman" w:hAnsi="Times New Roman" w:eastAsia="Times New Roman" w:cs="Times New Roman"/>
                <w:color w:val="000000"/>
                <w:sz w:val="24"/>
                <w:szCs w:val="24"/>
                <w:lang w:val="lt-LT"/>
              </w:rPr>
            </w:pPr>
          </w:p>
        </w:tc>
        <w:tc>
          <w:tcPr>
            <w:tcW w:w="2126" w:type="dxa"/>
          </w:tcPr>
          <w:p w:rsidRPr="00C57617" w:rsidR="00C57617" w:rsidP="00C57617" w:rsidRDefault="00C57617" w14:paraId="13B16744" w14:textId="77777777">
            <w:pPr>
              <w:ind w:firstLine="0"/>
              <w:rPr>
                <w:rFonts w:ascii="Times New Roman" w:hAnsi="Times New Roman" w:eastAsia="Times New Roman" w:cs="Times New Roman"/>
                <w:color w:val="000000"/>
                <w:sz w:val="24"/>
                <w:szCs w:val="24"/>
                <w:lang w:val="lt-LT"/>
              </w:rPr>
            </w:pPr>
          </w:p>
        </w:tc>
        <w:tc>
          <w:tcPr>
            <w:tcW w:w="2127" w:type="dxa"/>
          </w:tcPr>
          <w:p w:rsidRPr="00C57617" w:rsidR="00C57617" w:rsidP="00C57617" w:rsidRDefault="00C57617" w14:paraId="17D36057" w14:textId="77777777">
            <w:pPr>
              <w:ind w:firstLine="0"/>
              <w:rPr>
                <w:rFonts w:ascii="Times New Roman" w:hAnsi="Times New Roman" w:eastAsia="Times New Roman" w:cs="Times New Roman"/>
                <w:color w:val="000000"/>
                <w:sz w:val="24"/>
                <w:szCs w:val="24"/>
                <w:lang w:val="lt-LT"/>
              </w:rPr>
            </w:pPr>
          </w:p>
        </w:tc>
        <w:tc>
          <w:tcPr>
            <w:tcW w:w="2268" w:type="dxa"/>
          </w:tcPr>
          <w:p w:rsidRPr="00C57617" w:rsidR="00C57617" w:rsidP="00C57617" w:rsidRDefault="00C57617" w14:paraId="2323ABC5" w14:textId="77777777">
            <w:pPr>
              <w:ind w:firstLine="0"/>
              <w:rPr>
                <w:rFonts w:ascii="Times New Roman" w:hAnsi="Times New Roman" w:eastAsia="Times New Roman" w:cs="Times New Roman"/>
                <w:color w:val="000000"/>
                <w:sz w:val="24"/>
                <w:szCs w:val="24"/>
                <w:lang w:val="lt-LT"/>
              </w:rPr>
            </w:pPr>
          </w:p>
        </w:tc>
      </w:tr>
    </w:tbl>
    <w:p w:rsidRPr="00C57617" w:rsidR="00C57617" w:rsidP="1DB8C76E" w:rsidRDefault="00C57617" w14:paraId="415775EF" w14:textId="77777777" w14:noSpellErr="1">
      <w:pPr>
        <w:ind w:firstLine="709"/>
        <w:rPr>
          <w:rFonts w:ascii="Times New Roman" w:hAnsi="Times New Roman" w:eastAsia="Times New Roman" w:cs="Times New Roman"/>
          <w:i w:val="1"/>
          <w:iCs w:val="1"/>
          <w:color w:val="000000"/>
          <w:sz w:val="24"/>
          <w:szCs w:val="24"/>
          <w:lang w:val="lt-LT"/>
        </w:rPr>
      </w:pPr>
      <w:r w:rsidRPr="1DB8C76E" w:rsidR="1DB8C76E">
        <w:rPr>
          <w:rFonts w:ascii="Times New Roman" w:hAnsi="Times New Roman" w:eastAsia="Times New Roman" w:cs="Times New Roman"/>
          <w:i w:val="1"/>
          <w:iCs w:val="1"/>
          <w:color w:val="000000" w:themeColor="text1" w:themeTint="FF" w:themeShade="FF"/>
          <w:sz w:val="24"/>
          <w:szCs w:val="24"/>
          <w:lang w:val="lt-LT"/>
        </w:rPr>
        <w:t>Pastaba. Pildoma, jei tiekėjas sutartinėms prievolėms (ne kvalifikacijai) vykdyti pasitelkia</w:t>
      </w:r>
      <w:commentRangeStart w:id="1150763758"/>
      <w:r w:rsidRPr="1DB8C76E" w:rsidR="1DB8C76E">
        <w:rPr>
          <w:rFonts w:ascii="Times New Roman" w:hAnsi="Times New Roman" w:eastAsia="Times New Roman" w:cs="Times New Roman"/>
          <w:i w:val="1"/>
          <w:iCs w:val="1"/>
          <w:color w:val="000000" w:themeColor="text1" w:themeTint="FF" w:themeShade="FF"/>
          <w:sz w:val="24"/>
          <w:szCs w:val="24"/>
          <w:lang w:val="lt-LT"/>
        </w:rPr>
        <w:t xml:space="preserve"> subteikėjus</w:t>
      </w:r>
      <w:commentRangeEnd w:id="1150763758"/>
      <w:r>
        <w:rPr>
          <w:rStyle w:val="CommentReference"/>
        </w:rPr>
        <w:commentReference w:id="1150763758"/>
      </w:r>
      <w:r w:rsidRPr="1DB8C76E" w:rsidR="1DB8C76E">
        <w:rPr>
          <w:rFonts w:ascii="Times New Roman" w:hAnsi="Times New Roman" w:eastAsia="Times New Roman" w:cs="Times New Roman"/>
          <w:i w:val="1"/>
          <w:iCs w:val="1"/>
          <w:color w:val="000000" w:themeColor="text1" w:themeTint="FF" w:themeShade="FF"/>
          <w:sz w:val="24"/>
          <w:szCs w:val="24"/>
          <w:lang w:val="lt-LT"/>
        </w:rPr>
        <w:t>.</w:t>
      </w:r>
    </w:p>
    <w:p w:rsidR="000B3630" w:rsidP="00C57617" w:rsidRDefault="000B3630" w14:paraId="79990FF1" w14:textId="77777777">
      <w:pPr>
        <w:ind w:firstLine="709"/>
        <w:rPr>
          <w:rFonts w:ascii="Times New Roman" w:hAnsi="Times New Roman" w:eastAsia="Times New Roman" w:cs="Times New Roman"/>
          <w:sz w:val="24"/>
          <w:szCs w:val="24"/>
          <w:lang w:val="lt-LT"/>
        </w:rPr>
        <w:sectPr w:rsidR="000B3630" w:rsidSect="000B3630">
          <w:pgSz w:w="16838" w:h="11906" w:orient="landscape"/>
          <w:pgMar w:top="1701" w:right="992" w:bottom="567" w:left="1134" w:header="567" w:footer="567" w:gutter="0"/>
          <w:cols w:space="1296"/>
          <w:docGrid w:linePitch="360"/>
        </w:sectPr>
      </w:pPr>
    </w:p>
    <w:p w:rsidRPr="00C57617" w:rsidR="00C57617" w:rsidP="00C57617" w:rsidRDefault="00C57617" w14:paraId="53541CC0" w14:textId="77777777">
      <w:pPr>
        <w:ind w:firstLine="709"/>
        <w:rPr>
          <w:rFonts w:ascii="Times New Roman" w:hAnsi="Times New Roman" w:eastAsia="Times New Roman" w:cs="Times New Roman"/>
          <w:sz w:val="24"/>
          <w:szCs w:val="24"/>
          <w:lang w:val="lt-LT"/>
        </w:rPr>
      </w:pPr>
    </w:p>
    <w:p w:rsidRPr="00C57617" w:rsidR="00C57617" w:rsidP="00C57617" w:rsidRDefault="00C57617" w14:paraId="5CDFE42A" w14:textId="77777777">
      <w:pPr>
        <w:ind w:firstLine="709"/>
        <w:rPr>
          <w:rFonts w:ascii="Times New Roman" w:hAnsi="Times New Roman" w:eastAsia="Times New Roman" w:cs="Times New Roman"/>
          <w:sz w:val="24"/>
          <w:szCs w:val="24"/>
          <w:lang w:val="lt-LT"/>
        </w:rPr>
      </w:pPr>
      <w:r w:rsidRPr="00C57617">
        <w:rPr>
          <w:rFonts w:ascii="Times New Roman" w:hAnsi="Times New Roman" w:eastAsia="Times New Roman" w:cs="Times New Roman"/>
          <w:sz w:val="24"/>
          <w:szCs w:val="24"/>
          <w:lang w:val="lt-LT"/>
        </w:rPr>
        <w:t>Šiuo pasiūlymu pažymime, kad sutinkame su visomis pirkimo sąlygomis, nustatytomis skelbime apie pirkimą, paskelbtame Viešųjų pirkimų įstatymo nustatyta tvarka, ir pirkimo dokumentuose (taip pat jų paaiškinimuose, papildymuose).</w:t>
      </w:r>
    </w:p>
    <w:p w:rsidRPr="00B8101B" w:rsidR="00B8101B" w:rsidP="00B8101B" w:rsidRDefault="00B8101B" w14:paraId="1F4E158D" w14:textId="77777777">
      <w:pPr>
        <w:spacing w:after="120"/>
        <w:ind w:right="140"/>
      </w:pPr>
    </w:p>
    <w:tbl>
      <w:tblPr>
        <w:tblStyle w:val="Lentelstinklelis1"/>
        <w:tblpPr w:leftFromText="180" w:rightFromText="180" w:vertAnchor="text" w:horzAnchor="margin" w:tblpX="108" w:tblpY="64"/>
        <w:tblW w:w="9776" w:type="dxa"/>
        <w:tblLook w:val="04A0" w:firstRow="1" w:lastRow="0" w:firstColumn="1" w:lastColumn="0" w:noHBand="0" w:noVBand="1"/>
      </w:tblPr>
      <w:tblGrid>
        <w:gridCol w:w="560"/>
        <w:gridCol w:w="4543"/>
        <w:gridCol w:w="4673"/>
      </w:tblGrid>
      <w:tr w:rsidRPr="00386CB4" w:rsidR="00D85B9F" w:rsidTr="00E63CEB" w14:paraId="6ACAC4DB" w14:textId="77777777">
        <w:tc>
          <w:tcPr>
            <w:tcW w:w="560" w:type="dxa"/>
            <w:shd w:val="clear" w:color="auto" w:fill="DEEAF6" w:themeFill="accent5" w:themeFillTint="33"/>
          </w:tcPr>
          <w:p w:rsidRPr="00D85B9F" w:rsidR="00D85B9F" w:rsidP="00D85B9F" w:rsidRDefault="00D85B9F" w14:paraId="63C70148" w14:textId="77777777">
            <w:pPr>
              <w:ind w:firstLine="0"/>
              <w:jc w:val="center"/>
              <w:rPr>
                <w:rFonts w:cstheme="minorHAnsi"/>
                <w:sz w:val="21"/>
                <w:szCs w:val="21"/>
                <w:lang w:val="lt-LT"/>
              </w:rPr>
            </w:pPr>
            <w:r w:rsidRPr="00D85B9F">
              <w:rPr>
                <w:rFonts w:cstheme="minorHAnsi"/>
                <w:sz w:val="21"/>
                <w:szCs w:val="21"/>
                <w:lang w:val="lt-LT"/>
              </w:rPr>
              <w:t>Eil. Nr.</w:t>
            </w:r>
          </w:p>
        </w:tc>
        <w:tc>
          <w:tcPr>
            <w:tcW w:w="4543" w:type="dxa"/>
            <w:shd w:val="clear" w:color="auto" w:fill="DEEAF6" w:themeFill="accent5" w:themeFillTint="33"/>
          </w:tcPr>
          <w:p w:rsidRPr="00D85B9F" w:rsidR="00D85B9F" w:rsidP="00D85B9F" w:rsidRDefault="00D85B9F" w14:paraId="64891154" w14:textId="420A4BCC">
            <w:pPr>
              <w:ind w:firstLine="0"/>
              <w:jc w:val="center"/>
              <w:rPr>
                <w:rFonts w:cstheme="minorHAnsi"/>
                <w:sz w:val="21"/>
                <w:szCs w:val="21"/>
                <w:lang w:val="lt-LT"/>
              </w:rPr>
            </w:pPr>
            <w:r w:rsidRPr="00D85B9F">
              <w:rPr>
                <w:rFonts w:cstheme="minorHAnsi"/>
                <w:sz w:val="21"/>
                <w:szCs w:val="21"/>
                <w:lang w:val="lt-LT"/>
              </w:rPr>
              <w:t>Ūkio subjekto vardas, pavardė arba pavadinimas</w:t>
            </w:r>
            <w:r>
              <w:rPr>
                <w:rFonts w:cstheme="minorHAnsi"/>
                <w:sz w:val="21"/>
                <w:szCs w:val="21"/>
                <w:lang w:val="lt-LT"/>
              </w:rPr>
              <w:t xml:space="preserve"> </w:t>
            </w:r>
            <w:r w:rsidRPr="00006B41">
              <w:rPr>
                <w:lang w:val="pt-PT"/>
              </w:rPr>
              <w:t xml:space="preserve"> </w:t>
            </w:r>
            <w:r w:rsidRPr="00D85B9F">
              <w:rPr>
                <w:rFonts w:cstheme="minorHAnsi"/>
                <w:sz w:val="21"/>
                <w:szCs w:val="21"/>
                <w:lang w:val="lt-LT"/>
              </w:rPr>
              <w:t>Subtiekėjo juridinio asmens kodas (-ai) (tuo atveju, jei Pasiūlymą teikia fizinis asmuo - verslo pažymėjimo Nr. ar pan.)</w:t>
            </w:r>
          </w:p>
          <w:p w:rsidRPr="00D85B9F" w:rsidR="00D85B9F" w:rsidP="00D85B9F" w:rsidRDefault="00D85B9F" w14:paraId="796AAC1D" w14:textId="77777777">
            <w:pPr>
              <w:ind w:firstLine="0"/>
              <w:jc w:val="right"/>
              <w:rPr>
                <w:rFonts w:cstheme="minorHAnsi"/>
                <w:sz w:val="21"/>
                <w:szCs w:val="21"/>
                <w:lang w:val="lt-LT"/>
              </w:rPr>
            </w:pPr>
          </w:p>
        </w:tc>
        <w:tc>
          <w:tcPr>
            <w:tcW w:w="4673" w:type="dxa"/>
            <w:shd w:val="clear" w:color="auto" w:fill="DEEAF6" w:themeFill="accent5" w:themeFillTint="33"/>
          </w:tcPr>
          <w:p w:rsidRPr="00D85B9F" w:rsidR="00D85B9F" w:rsidP="00D85B9F" w:rsidRDefault="00D85B9F" w14:paraId="0C59C442" w14:textId="77777777">
            <w:pPr>
              <w:ind w:firstLine="0"/>
              <w:jc w:val="center"/>
              <w:rPr>
                <w:rFonts w:cstheme="minorHAnsi"/>
                <w:sz w:val="21"/>
                <w:szCs w:val="21"/>
                <w:lang w:val="lt-LT"/>
              </w:rPr>
            </w:pPr>
            <w:r w:rsidRPr="00D85B9F">
              <w:rPr>
                <w:rFonts w:cstheme="minorHAnsi"/>
                <w:sz w:val="21"/>
                <w:szCs w:val="21"/>
                <w:lang w:val="lt-LT"/>
              </w:rPr>
              <w:t>Pirkimo sutarties objekto dalies, perduodamos vykdyti ūkio subjektui, aprašymas ir perduodamų įsipareigojimų dalis (procentais) nuo pasiūlymo kainos su PVM</w:t>
            </w:r>
          </w:p>
        </w:tc>
      </w:tr>
      <w:tr w:rsidRPr="00D85B9F" w:rsidR="00D85B9F" w:rsidTr="00E63CEB" w14:paraId="0585BF96" w14:textId="77777777">
        <w:tc>
          <w:tcPr>
            <w:tcW w:w="560" w:type="dxa"/>
          </w:tcPr>
          <w:p w:rsidRPr="00D85B9F" w:rsidR="00D85B9F" w:rsidP="00D85B9F" w:rsidRDefault="00D85B9F" w14:paraId="7FEEFE31" w14:textId="77777777">
            <w:pPr>
              <w:ind w:firstLine="0"/>
              <w:jc w:val="center"/>
              <w:rPr>
                <w:i/>
                <w:sz w:val="21"/>
                <w:szCs w:val="21"/>
                <w:lang w:val="lt-LT"/>
              </w:rPr>
            </w:pPr>
            <w:r w:rsidRPr="00D85B9F">
              <w:rPr>
                <w:i/>
                <w:sz w:val="21"/>
                <w:szCs w:val="21"/>
                <w:lang w:val="lt-LT"/>
              </w:rPr>
              <w:t>1</w:t>
            </w:r>
          </w:p>
        </w:tc>
        <w:tc>
          <w:tcPr>
            <w:tcW w:w="4543" w:type="dxa"/>
          </w:tcPr>
          <w:p w:rsidRPr="00D85B9F" w:rsidR="00D85B9F" w:rsidP="00D85B9F" w:rsidRDefault="00D85B9F" w14:paraId="0E9A88BA" w14:textId="77777777">
            <w:pPr>
              <w:ind w:firstLine="0"/>
              <w:jc w:val="center"/>
              <w:rPr>
                <w:i/>
                <w:sz w:val="21"/>
                <w:szCs w:val="21"/>
                <w:lang w:val="lt-LT"/>
              </w:rPr>
            </w:pPr>
            <w:r w:rsidRPr="00D85B9F">
              <w:rPr>
                <w:i/>
                <w:sz w:val="21"/>
                <w:szCs w:val="21"/>
                <w:lang w:val="lt-LT"/>
              </w:rPr>
              <w:t>2</w:t>
            </w:r>
          </w:p>
        </w:tc>
        <w:tc>
          <w:tcPr>
            <w:tcW w:w="4673" w:type="dxa"/>
          </w:tcPr>
          <w:p w:rsidRPr="00D85B9F" w:rsidR="00D85B9F" w:rsidP="00D85B9F" w:rsidRDefault="00D85B9F" w14:paraId="597C02D6" w14:textId="77777777">
            <w:pPr>
              <w:ind w:firstLine="0"/>
              <w:jc w:val="center"/>
              <w:rPr>
                <w:i/>
                <w:sz w:val="21"/>
                <w:szCs w:val="21"/>
                <w:lang w:val="lt-LT"/>
              </w:rPr>
            </w:pPr>
            <w:r w:rsidRPr="00D85B9F">
              <w:rPr>
                <w:i/>
                <w:sz w:val="21"/>
                <w:szCs w:val="21"/>
                <w:lang w:val="lt-LT"/>
              </w:rPr>
              <w:t>3</w:t>
            </w:r>
          </w:p>
        </w:tc>
      </w:tr>
      <w:tr w:rsidRPr="00D85B9F" w:rsidR="00D85B9F" w:rsidTr="00E63CEB" w14:paraId="59335D62" w14:textId="77777777">
        <w:tc>
          <w:tcPr>
            <w:tcW w:w="560" w:type="dxa"/>
          </w:tcPr>
          <w:p w:rsidRPr="00D85B9F" w:rsidR="00D85B9F" w:rsidP="00D85B9F" w:rsidRDefault="00D85B9F" w14:paraId="771389EC" w14:textId="77777777">
            <w:pPr>
              <w:ind w:firstLine="0"/>
              <w:jc w:val="center"/>
              <w:rPr>
                <w:sz w:val="21"/>
                <w:szCs w:val="21"/>
                <w:lang w:val="lt-LT"/>
              </w:rPr>
            </w:pPr>
            <w:r w:rsidRPr="00D85B9F">
              <w:rPr>
                <w:sz w:val="21"/>
                <w:szCs w:val="21"/>
                <w:lang w:val="lt-LT"/>
              </w:rPr>
              <w:t>1.</w:t>
            </w:r>
          </w:p>
        </w:tc>
        <w:tc>
          <w:tcPr>
            <w:tcW w:w="4543" w:type="dxa"/>
          </w:tcPr>
          <w:p w:rsidRPr="00D85B9F" w:rsidR="00D85B9F" w:rsidP="00D85B9F" w:rsidRDefault="00D85B9F" w14:paraId="439F17EC" w14:textId="77777777">
            <w:pPr>
              <w:ind w:firstLine="0"/>
              <w:rPr>
                <w:rFonts w:cstheme="minorHAnsi"/>
                <w:sz w:val="21"/>
                <w:szCs w:val="21"/>
                <w:lang w:val="lt-LT"/>
              </w:rPr>
            </w:pPr>
          </w:p>
        </w:tc>
        <w:tc>
          <w:tcPr>
            <w:tcW w:w="4673" w:type="dxa"/>
          </w:tcPr>
          <w:p w:rsidRPr="00D85B9F" w:rsidR="00D85B9F" w:rsidP="00D85B9F" w:rsidRDefault="00D85B9F" w14:paraId="496595DF" w14:textId="77777777">
            <w:pPr>
              <w:ind w:firstLine="0"/>
              <w:rPr>
                <w:rFonts w:cstheme="minorHAnsi"/>
                <w:sz w:val="21"/>
                <w:szCs w:val="21"/>
                <w:lang w:val="lt-LT"/>
              </w:rPr>
            </w:pPr>
          </w:p>
        </w:tc>
      </w:tr>
      <w:tr w:rsidRPr="00D85B9F" w:rsidR="00D85B9F" w:rsidTr="00E63CEB" w14:paraId="51025B43" w14:textId="77777777">
        <w:tc>
          <w:tcPr>
            <w:tcW w:w="560" w:type="dxa"/>
          </w:tcPr>
          <w:p w:rsidRPr="00D85B9F" w:rsidR="00D85B9F" w:rsidP="00D85B9F" w:rsidRDefault="00D85B9F" w14:paraId="3D45A9E7" w14:textId="67EF3FFB">
            <w:pPr>
              <w:ind w:firstLine="0"/>
              <w:jc w:val="center"/>
              <w:rPr>
                <w:sz w:val="21"/>
                <w:szCs w:val="21"/>
                <w:lang w:val="lt-LT"/>
              </w:rPr>
            </w:pPr>
            <w:r>
              <w:rPr>
                <w:sz w:val="21"/>
                <w:szCs w:val="21"/>
                <w:lang w:val="lt-LT"/>
              </w:rPr>
              <w:t>2.</w:t>
            </w:r>
          </w:p>
        </w:tc>
        <w:tc>
          <w:tcPr>
            <w:tcW w:w="4543" w:type="dxa"/>
          </w:tcPr>
          <w:p w:rsidRPr="00D85B9F" w:rsidR="00D85B9F" w:rsidP="00D85B9F" w:rsidRDefault="00D85B9F" w14:paraId="3493C827" w14:textId="77777777">
            <w:pPr>
              <w:ind w:firstLine="0"/>
              <w:rPr>
                <w:rFonts w:cstheme="minorHAnsi"/>
                <w:sz w:val="21"/>
                <w:szCs w:val="21"/>
                <w:lang w:val="lt-LT"/>
              </w:rPr>
            </w:pPr>
          </w:p>
        </w:tc>
        <w:tc>
          <w:tcPr>
            <w:tcW w:w="4673" w:type="dxa"/>
          </w:tcPr>
          <w:p w:rsidRPr="00D85B9F" w:rsidR="00D85B9F" w:rsidP="00D85B9F" w:rsidRDefault="00D85B9F" w14:paraId="247253B7" w14:textId="77777777">
            <w:pPr>
              <w:ind w:firstLine="0"/>
              <w:rPr>
                <w:rFonts w:cstheme="minorHAnsi"/>
                <w:sz w:val="21"/>
                <w:szCs w:val="21"/>
                <w:lang w:val="lt-LT"/>
              </w:rPr>
            </w:pPr>
          </w:p>
        </w:tc>
      </w:tr>
    </w:tbl>
    <w:p w:rsidR="00C34659" w:rsidP="005B0009" w:rsidRDefault="00C34659" w14:paraId="4F6DA411" w14:textId="77777777">
      <w:pPr>
        <w:spacing w:after="120"/>
        <w:ind w:right="140" w:firstLine="0"/>
        <w:rPr>
          <w:rFonts w:ascii="Times New Roman" w:hAnsi="Times New Roman" w:cs="Times New Roman"/>
          <w:lang w:val="lt-LT"/>
        </w:rPr>
      </w:pPr>
    </w:p>
    <w:p w:rsidR="00D85B9F" w:rsidP="005B0009" w:rsidRDefault="00D85B9F" w14:paraId="497B5C9D" w14:textId="4F3F6E0C">
      <w:pPr>
        <w:spacing w:after="120"/>
        <w:ind w:right="140" w:firstLine="0"/>
        <w:rPr>
          <w:rFonts w:ascii="Times New Roman" w:hAnsi="Times New Roman" w:cs="Times New Roman"/>
          <w:lang w:val="lt-LT"/>
        </w:rPr>
      </w:pPr>
      <w:r>
        <w:rPr>
          <w:rFonts w:ascii="Times New Roman" w:hAnsi="Times New Roman" w:cs="Times New Roman"/>
          <w:lang w:val="lt-LT"/>
        </w:rPr>
        <w:t xml:space="preserve">2.2. </w:t>
      </w:r>
      <w:r w:rsidRPr="00D85B9F">
        <w:rPr>
          <w:rFonts w:ascii="Times New Roman" w:hAnsi="Times New Roman" w:cs="Times New Roman"/>
          <w:lang w:val="lt-LT"/>
        </w:rPr>
        <w:t xml:space="preserve">Kvazisubtiekėjai – </w:t>
      </w:r>
      <w:r w:rsidRPr="00722E06">
        <w:rPr>
          <w:rFonts w:ascii="Times New Roman" w:hAnsi="Times New Roman" w:cs="Times New Roman"/>
          <w:u w:val="single"/>
          <w:lang w:val="lt-LT"/>
        </w:rPr>
        <w:t>subtiekėjai, kurių kvalifikacija tiekėjas remiasi</w:t>
      </w:r>
      <w:r w:rsidRPr="00D85B9F">
        <w:rPr>
          <w:rFonts w:ascii="Times New Roman" w:hAnsi="Times New Roman" w:cs="Times New Roman"/>
          <w:lang w:val="lt-LT"/>
        </w:rPr>
        <w:t>, ir kurie pasiūlymo teikimo metu dar nėra tiekėjo, ūkio subjekto, kurio pajėgumais tiekėjas remiasi, ar subtiekėjo darbuotojai, tačiau juos ketinama įdarbinti, jei pasiūlymas bus pripažintas laimėjusiu</w:t>
      </w:r>
      <w:r>
        <w:rPr>
          <w:rFonts w:ascii="Times New Roman" w:hAnsi="Times New Roman" w:cs="Times New Roman"/>
          <w:lang w:val="lt-LT"/>
        </w:rPr>
        <w:t>:</w:t>
      </w:r>
    </w:p>
    <w:tbl>
      <w:tblPr>
        <w:tblStyle w:val="Lentelstinklelis1"/>
        <w:tblpPr w:leftFromText="180" w:rightFromText="180" w:vertAnchor="text" w:horzAnchor="margin" w:tblpX="108" w:tblpY="64"/>
        <w:tblW w:w="9918" w:type="dxa"/>
        <w:tblLook w:val="04A0" w:firstRow="1" w:lastRow="0" w:firstColumn="1" w:lastColumn="0" w:noHBand="0" w:noVBand="1"/>
      </w:tblPr>
      <w:tblGrid>
        <w:gridCol w:w="560"/>
        <w:gridCol w:w="4543"/>
        <w:gridCol w:w="4815"/>
      </w:tblGrid>
      <w:tr w:rsidRPr="00386CB4" w:rsidR="00D85B9F" w:rsidTr="00E63CEB" w14:paraId="7668BBF6" w14:textId="77777777">
        <w:tc>
          <w:tcPr>
            <w:tcW w:w="560" w:type="dxa"/>
            <w:shd w:val="clear" w:color="auto" w:fill="DEEAF6" w:themeFill="accent5" w:themeFillTint="33"/>
          </w:tcPr>
          <w:p w:rsidRPr="00D85B9F" w:rsidR="00D85B9F" w:rsidP="00D85B9F" w:rsidRDefault="00D85B9F" w14:paraId="54CABA9C" w14:textId="77777777">
            <w:pPr>
              <w:ind w:firstLine="0"/>
              <w:jc w:val="center"/>
              <w:rPr>
                <w:rFonts w:cstheme="minorHAnsi"/>
                <w:sz w:val="21"/>
                <w:szCs w:val="21"/>
                <w:lang w:val="lt-LT"/>
              </w:rPr>
            </w:pPr>
            <w:r w:rsidRPr="00D85B9F">
              <w:rPr>
                <w:rFonts w:cstheme="minorHAnsi"/>
                <w:sz w:val="21"/>
                <w:szCs w:val="21"/>
                <w:lang w:val="lt-LT"/>
              </w:rPr>
              <w:t>Eil. Nr.</w:t>
            </w:r>
          </w:p>
        </w:tc>
        <w:tc>
          <w:tcPr>
            <w:tcW w:w="4543" w:type="dxa"/>
            <w:shd w:val="clear" w:color="auto" w:fill="DEEAF6" w:themeFill="accent5" w:themeFillTint="33"/>
          </w:tcPr>
          <w:p w:rsidRPr="00D85B9F" w:rsidR="00D85B9F" w:rsidP="00D85B9F" w:rsidRDefault="00D85B9F" w14:paraId="0065CD0A" w14:textId="0ADAFD37">
            <w:pPr>
              <w:ind w:firstLine="0"/>
              <w:jc w:val="center"/>
              <w:rPr>
                <w:rFonts w:cstheme="minorHAnsi"/>
                <w:sz w:val="21"/>
                <w:szCs w:val="21"/>
                <w:lang w:val="lt-LT"/>
              </w:rPr>
            </w:pPr>
            <w:r w:rsidRPr="00D85B9F">
              <w:rPr>
                <w:rFonts w:cstheme="minorHAnsi"/>
                <w:sz w:val="21"/>
                <w:szCs w:val="21"/>
                <w:lang w:val="lt-LT"/>
              </w:rPr>
              <w:t>Kvazisubtiekėjo vardas ir pavardė arba pavadinimas</w:t>
            </w:r>
            <w:r>
              <w:rPr>
                <w:rFonts w:cstheme="minorHAnsi"/>
                <w:sz w:val="21"/>
                <w:szCs w:val="21"/>
                <w:lang w:val="lt-LT"/>
              </w:rPr>
              <w:t xml:space="preserve"> </w:t>
            </w:r>
            <w:r w:rsidRPr="00386CB4">
              <w:rPr>
                <w:lang w:val="lt-LT"/>
              </w:rPr>
              <w:t xml:space="preserve"> Kvazis</w:t>
            </w:r>
            <w:r w:rsidRPr="00D85B9F">
              <w:rPr>
                <w:rFonts w:cstheme="minorHAnsi"/>
                <w:sz w:val="21"/>
                <w:szCs w:val="21"/>
                <w:lang w:val="lt-LT"/>
              </w:rPr>
              <w:t>ubtiekėjo juridinio asmens kodas (-ai) (tuo atveju, jei Pasiūlymą teikia fizinis asmuo - verslo pažymėjimo Nr. ar pan.)</w:t>
            </w:r>
          </w:p>
        </w:tc>
        <w:tc>
          <w:tcPr>
            <w:tcW w:w="4815" w:type="dxa"/>
            <w:shd w:val="clear" w:color="auto" w:fill="DEEAF6" w:themeFill="accent5" w:themeFillTint="33"/>
          </w:tcPr>
          <w:p w:rsidRPr="00D85B9F" w:rsidR="00D85B9F" w:rsidP="00D85B9F" w:rsidRDefault="00D85B9F" w14:paraId="5C77AE5B" w14:textId="77777777">
            <w:pPr>
              <w:ind w:firstLine="0"/>
              <w:jc w:val="center"/>
              <w:rPr>
                <w:rFonts w:cstheme="minorHAnsi"/>
                <w:sz w:val="21"/>
                <w:szCs w:val="21"/>
                <w:lang w:val="lt-LT"/>
              </w:rPr>
            </w:pPr>
            <w:r w:rsidRPr="00D85B9F">
              <w:rPr>
                <w:rFonts w:cstheme="minorHAnsi"/>
                <w:sz w:val="21"/>
                <w:szCs w:val="21"/>
                <w:lang w:val="lt-LT"/>
              </w:rPr>
              <w:t>Pirkimo sutarties objekto dalies, perduodamos vykdyti kvazisubtiekėjui, aprašymas ir perduodamų įsipareigojimų dalis (procentais)  nuo pasiūlymo kainos su PVM</w:t>
            </w:r>
          </w:p>
        </w:tc>
      </w:tr>
      <w:tr w:rsidRPr="00D85B9F" w:rsidR="00D85B9F" w:rsidTr="00E63CEB" w14:paraId="551142F1" w14:textId="77777777">
        <w:tc>
          <w:tcPr>
            <w:tcW w:w="560" w:type="dxa"/>
          </w:tcPr>
          <w:p w:rsidRPr="00D85B9F" w:rsidR="00D85B9F" w:rsidP="00D85B9F" w:rsidRDefault="00D85B9F" w14:paraId="2AFFD1F7" w14:textId="77777777">
            <w:pPr>
              <w:ind w:firstLine="0"/>
              <w:jc w:val="center"/>
              <w:rPr>
                <w:i/>
                <w:sz w:val="21"/>
                <w:szCs w:val="21"/>
                <w:lang w:val="lt-LT"/>
              </w:rPr>
            </w:pPr>
            <w:r w:rsidRPr="00D85B9F">
              <w:rPr>
                <w:i/>
                <w:sz w:val="21"/>
                <w:szCs w:val="21"/>
                <w:lang w:val="lt-LT"/>
              </w:rPr>
              <w:t>1</w:t>
            </w:r>
          </w:p>
        </w:tc>
        <w:tc>
          <w:tcPr>
            <w:tcW w:w="4543" w:type="dxa"/>
          </w:tcPr>
          <w:p w:rsidRPr="00D85B9F" w:rsidR="00D85B9F" w:rsidP="00D85B9F" w:rsidRDefault="00D85B9F" w14:paraId="3326C57A" w14:textId="77777777">
            <w:pPr>
              <w:ind w:firstLine="0"/>
              <w:jc w:val="center"/>
              <w:rPr>
                <w:i/>
                <w:sz w:val="21"/>
                <w:szCs w:val="21"/>
                <w:lang w:val="lt-LT"/>
              </w:rPr>
            </w:pPr>
            <w:r w:rsidRPr="00D85B9F">
              <w:rPr>
                <w:i/>
                <w:sz w:val="21"/>
                <w:szCs w:val="21"/>
                <w:lang w:val="lt-LT"/>
              </w:rPr>
              <w:t>2</w:t>
            </w:r>
          </w:p>
        </w:tc>
        <w:tc>
          <w:tcPr>
            <w:tcW w:w="4815" w:type="dxa"/>
          </w:tcPr>
          <w:p w:rsidRPr="00D85B9F" w:rsidR="00D85B9F" w:rsidP="00D85B9F" w:rsidRDefault="00D85B9F" w14:paraId="71729D81" w14:textId="77777777">
            <w:pPr>
              <w:ind w:firstLine="0"/>
              <w:jc w:val="center"/>
              <w:rPr>
                <w:i/>
                <w:sz w:val="21"/>
                <w:szCs w:val="21"/>
                <w:lang w:val="lt-LT"/>
              </w:rPr>
            </w:pPr>
            <w:r w:rsidRPr="00D85B9F">
              <w:rPr>
                <w:i/>
                <w:sz w:val="21"/>
                <w:szCs w:val="21"/>
                <w:lang w:val="lt-LT"/>
              </w:rPr>
              <w:t>3</w:t>
            </w:r>
          </w:p>
        </w:tc>
      </w:tr>
      <w:tr w:rsidRPr="00D85B9F" w:rsidR="00D85B9F" w:rsidTr="00E63CEB" w14:paraId="16D6B635" w14:textId="77777777">
        <w:tc>
          <w:tcPr>
            <w:tcW w:w="560" w:type="dxa"/>
          </w:tcPr>
          <w:p w:rsidRPr="00D85B9F" w:rsidR="00D85B9F" w:rsidP="00D85B9F" w:rsidRDefault="00D85B9F" w14:paraId="1241F2BE" w14:textId="77777777">
            <w:pPr>
              <w:ind w:firstLine="0"/>
              <w:jc w:val="center"/>
              <w:rPr>
                <w:sz w:val="21"/>
                <w:szCs w:val="21"/>
                <w:lang w:val="lt-LT"/>
              </w:rPr>
            </w:pPr>
            <w:r w:rsidRPr="00D85B9F">
              <w:rPr>
                <w:sz w:val="21"/>
                <w:szCs w:val="21"/>
                <w:lang w:val="lt-LT"/>
              </w:rPr>
              <w:t>1.</w:t>
            </w:r>
          </w:p>
        </w:tc>
        <w:tc>
          <w:tcPr>
            <w:tcW w:w="4543" w:type="dxa"/>
          </w:tcPr>
          <w:p w:rsidRPr="00D85B9F" w:rsidR="00D85B9F" w:rsidP="00D85B9F" w:rsidRDefault="00D85B9F" w14:paraId="070A18AD" w14:textId="77777777">
            <w:pPr>
              <w:ind w:firstLine="0"/>
              <w:rPr>
                <w:rFonts w:cstheme="minorHAnsi"/>
                <w:sz w:val="21"/>
                <w:szCs w:val="21"/>
                <w:lang w:val="lt-LT"/>
              </w:rPr>
            </w:pPr>
          </w:p>
        </w:tc>
        <w:tc>
          <w:tcPr>
            <w:tcW w:w="4815" w:type="dxa"/>
          </w:tcPr>
          <w:p w:rsidRPr="00D85B9F" w:rsidR="00D85B9F" w:rsidP="00D85B9F" w:rsidRDefault="00D85B9F" w14:paraId="29615A6C" w14:textId="77777777">
            <w:pPr>
              <w:ind w:firstLine="0"/>
              <w:rPr>
                <w:rFonts w:cstheme="minorHAnsi"/>
                <w:sz w:val="21"/>
                <w:szCs w:val="21"/>
                <w:lang w:val="lt-LT"/>
              </w:rPr>
            </w:pPr>
          </w:p>
        </w:tc>
      </w:tr>
    </w:tbl>
    <w:p w:rsidR="00D85B9F" w:rsidP="005B0009" w:rsidRDefault="00D85B9F" w14:paraId="0FC54783" w14:textId="77777777">
      <w:pPr>
        <w:spacing w:after="120"/>
        <w:ind w:right="140" w:firstLine="0"/>
        <w:rPr>
          <w:rFonts w:ascii="Times New Roman" w:hAnsi="Times New Roman" w:cs="Times New Roman"/>
          <w:lang w:val="lt-LT"/>
        </w:rPr>
      </w:pPr>
    </w:p>
    <w:p w:rsidR="00C03689" w:rsidP="005B0009" w:rsidRDefault="00C03689" w14:paraId="1DF2B9FA" w14:textId="126CACA7">
      <w:pPr>
        <w:spacing w:after="120"/>
        <w:ind w:right="140" w:firstLine="0"/>
        <w:rPr>
          <w:rFonts w:ascii="Times New Roman" w:hAnsi="Times New Roman" w:cs="Times New Roman"/>
          <w:lang w:val="lt-LT"/>
        </w:rPr>
      </w:pPr>
      <w:r>
        <w:rPr>
          <w:rFonts w:ascii="Times New Roman" w:hAnsi="Times New Roman" w:cs="Times New Roman"/>
          <w:lang w:val="lt-LT"/>
        </w:rPr>
        <w:t xml:space="preserve">2.3. </w:t>
      </w:r>
      <w:r w:rsidRPr="00C03689">
        <w:rPr>
          <w:rFonts w:ascii="Times New Roman" w:hAnsi="Times New Roman" w:cs="Times New Roman"/>
          <w:lang w:val="lt-LT"/>
        </w:rPr>
        <w:t xml:space="preserve">Subtiekėjai, </w:t>
      </w:r>
      <w:r w:rsidRPr="00C03689">
        <w:rPr>
          <w:rFonts w:ascii="Times New Roman" w:hAnsi="Times New Roman" w:cs="Times New Roman"/>
          <w:u w:val="single"/>
          <w:lang w:val="lt-LT"/>
        </w:rPr>
        <w:t>kurių pajėgumais tiekėjas nesiremia</w:t>
      </w:r>
      <w:r w:rsidRPr="00C03689">
        <w:rPr>
          <w:rFonts w:ascii="Times New Roman" w:hAnsi="Times New Roman" w:cs="Times New Roman"/>
          <w:lang w:val="lt-LT"/>
        </w:rPr>
        <w:t xml:space="preserve">, jeigu jie yra žinomi. Subtiekėjai nėra laikomi </w:t>
      </w:r>
      <w:r w:rsidRPr="007A158C" w:rsidR="007A158C">
        <w:rPr>
          <w:rFonts w:ascii="Times New Roman" w:hAnsi="Times New Roman" w:cs="Times New Roman"/>
          <w:lang w:val="lt-LT"/>
        </w:rPr>
        <w:t>ūkio subjektais, kurių pajėgumais remiamasi</w:t>
      </w:r>
      <w:r w:rsidRPr="00C03689">
        <w:rPr>
          <w:rFonts w:ascii="Times New Roman" w:hAnsi="Times New Roman" w:cs="Times New Roman"/>
          <w:lang w:val="lt-LT"/>
        </w:rPr>
        <w:t>, jeigu šie tik vykdo sutartines tiekėjo prievoles, tačiau tiekėjas nesiremia jų pajėgumais, kad atitiktų techninio ir (arba) profesinio pajėgumo reikalavimus:</w:t>
      </w:r>
    </w:p>
    <w:tbl>
      <w:tblPr>
        <w:tblStyle w:val="Lentelstinklelis1"/>
        <w:tblpPr w:leftFromText="180" w:rightFromText="180" w:vertAnchor="text" w:horzAnchor="margin" w:tblpX="108" w:tblpY="64"/>
        <w:tblW w:w="9918" w:type="dxa"/>
        <w:tblLook w:val="04A0" w:firstRow="1" w:lastRow="0" w:firstColumn="1" w:lastColumn="0" w:noHBand="0" w:noVBand="1"/>
      </w:tblPr>
      <w:tblGrid>
        <w:gridCol w:w="560"/>
        <w:gridCol w:w="4543"/>
        <w:gridCol w:w="4815"/>
      </w:tblGrid>
      <w:tr w:rsidRPr="00386CB4" w:rsidR="00C03689" w:rsidTr="00E63CEB" w14:paraId="496515C7" w14:textId="77777777">
        <w:tc>
          <w:tcPr>
            <w:tcW w:w="560" w:type="dxa"/>
            <w:shd w:val="clear" w:color="auto" w:fill="DEEAF6" w:themeFill="accent5" w:themeFillTint="33"/>
          </w:tcPr>
          <w:p w:rsidRPr="00C03689" w:rsidR="00C03689" w:rsidP="00C03689" w:rsidRDefault="00C03689" w14:paraId="24485B90" w14:textId="77777777">
            <w:pPr>
              <w:ind w:firstLine="0"/>
              <w:jc w:val="center"/>
              <w:rPr>
                <w:rFonts w:cstheme="minorHAnsi"/>
                <w:sz w:val="21"/>
                <w:szCs w:val="21"/>
                <w:lang w:val="lt-LT"/>
              </w:rPr>
            </w:pPr>
            <w:r w:rsidRPr="00C03689">
              <w:rPr>
                <w:rFonts w:cstheme="minorHAnsi"/>
                <w:sz w:val="21"/>
                <w:szCs w:val="21"/>
                <w:lang w:val="lt-LT"/>
              </w:rPr>
              <w:t>Eil. Nr.</w:t>
            </w:r>
          </w:p>
        </w:tc>
        <w:tc>
          <w:tcPr>
            <w:tcW w:w="4543" w:type="dxa"/>
            <w:shd w:val="clear" w:color="auto" w:fill="DEEAF6" w:themeFill="accent5" w:themeFillTint="33"/>
          </w:tcPr>
          <w:p w:rsidRPr="00C03689" w:rsidR="00C03689" w:rsidP="00C03689" w:rsidRDefault="00C03689" w14:paraId="06ED5ECF" w14:textId="44A1A5AA">
            <w:pPr>
              <w:ind w:firstLine="0"/>
              <w:jc w:val="center"/>
              <w:rPr>
                <w:rFonts w:cstheme="minorHAnsi"/>
                <w:sz w:val="21"/>
                <w:szCs w:val="21"/>
                <w:lang w:val="lt-LT"/>
              </w:rPr>
            </w:pPr>
            <w:r w:rsidRPr="00C03689">
              <w:rPr>
                <w:rFonts w:cstheme="minorHAnsi"/>
                <w:sz w:val="21"/>
                <w:szCs w:val="21"/>
                <w:lang w:val="lt-LT"/>
              </w:rPr>
              <w:t>Subtiekėjo vardas, pavardė arba pavadinimas</w:t>
            </w:r>
            <w:r>
              <w:rPr>
                <w:rFonts w:cstheme="minorHAnsi"/>
                <w:sz w:val="21"/>
                <w:szCs w:val="21"/>
                <w:lang w:val="lt-LT"/>
              </w:rPr>
              <w:t xml:space="preserve"> </w:t>
            </w:r>
            <w:r w:rsidRPr="00386CB4">
              <w:rPr>
                <w:lang w:val="pt-PT"/>
              </w:rPr>
              <w:t xml:space="preserve"> </w:t>
            </w:r>
            <w:r w:rsidRPr="00C03689">
              <w:rPr>
                <w:rFonts w:cstheme="minorHAnsi"/>
                <w:sz w:val="21"/>
                <w:szCs w:val="21"/>
                <w:lang w:val="lt-LT"/>
              </w:rPr>
              <w:t>Subtiekėjo juridinio asmens kodas (-ai) (tuo atveju, jei Pasiūlymą teikia fizinis asmuo - verslo pažymėjimo Nr. ar pan.)</w:t>
            </w:r>
          </w:p>
        </w:tc>
        <w:tc>
          <w:tcPr>
            <w:tcW w:w="4815" w:type="dxa"/>
            <w:shd w:val="clear" w:color="auto" w:fill="DEEAF6" w:themeFill="accent5" w:themeFillTint="33"/>
          </w:tcPr>
          <w:p w:rsidRPr="00C03689" w:rsidR="00C03689" w:rsidP="00C03689" w:rsidRDefault="00C03689" w14:paraId="5B5AE737" w14:textId="77777777">
            <w:pPr>
              <w:ind w:firstLine="0"/>
              <w:jc w:val="center"/>
              <w:rPr>
                <w:rFonts w:cstheme="minorHAnsi"/>
                <w:sz w:val="21"/>
                <w:szCs w:val="21"/>
                <w:lang w:val="lt-LT"/>
              </w:rPr>
            </w:pPr>
            <w:r w:rsidRPr="00C03689">
              <w:rPr>
                <w:rFonts w:cstheme="minorHAnsi"/>
                <w:sz w:val="21"/>
                <w:szCs w:val="21"/>
                <w:lang w:val="lt-LT"/>
              </w:rPr>
              <w:t>Pirkimo sutarties objekto dalies, perduodamos vykdyti subtiekėjui, aprašymas ir perduodamų įsipareigojimų dalis (procentais)  nuo pasiūlymo kainos su PVM</w:t>
            </w:r>
          </w:p>
        </w:tc>
      </w:tr>
      <w:tr w:rsidRPr="00C03689" w:rsidR="00C03689" w:rsidTr="00E63CEB" w14:paraId="3022F280" w14:textId="77777777">
        <w:tc>
          <w:tcPr>
            <w:tcW w:w="560" w:type="dxa"/>
          </w:tcPr>
          <w:p w:rsidRPr="00C03689" w:rsidR="00C03689" w:rsidP="00C03689" w:rsidRDefault="00C03689" w14:paraId="4601433E" w14:textId="77777777">
            <w:pPr>
              <w:ind w:firstLine="0"/>
              <w:jc w:val="center"/>
              <w:rPr>
                <w:i/>
                <w:sz w:val="21"/>
                <w:szCs w:val="21"/>
                <w:lang w:val="lt-LT"/>
              </w:rPr>
            </w:pPr>
            <w:r w:rsidRPr="00C03689">
              <w:rPr>
                <w:i/>
                <w:sz w:val="21"/>
                <w:szCs w:val="21"/>
                <w:lang w:val="lt-LT"/>
              </w:rPr>
              <w:t>1</w:t>
            </w:r>
          </w:p>
        </w:tc>
        <w:tc>
          <w:tcPr>
            <w:tcW w:w="4543" w:type="dxa"/>
          </w:tcPr>
          <w:p w:rsidRPr="00C03689" w:rsidR="00C03689" w:rsidP="00C03689" w:rsidRDefault="00C03689" w14:paraId="397D7418" w14:textId="77777777">
            <w:pPr>
              <w:ind w:firstLine="0"/>
              <w:jc w:val="center"/>
              <w:rPr>
                <w:i/>
                <w:sz w:val="21"/>
                <w:szCs w:val="21"/>
                <w:lang w:val="lt-LT"/>
              </w:rPr>
            </w:pPr>
            <w:r w:rsidRPr="00C03689">
              <w:rPr>
                <w:i/>
                <w:sz w:val="21"/>
                <w:szCs w:val="21"/>
                <w:lang w:val="lt-LT"/>
              </w:rPr>
              <w:t>2</w:t>
            </w:r>
          </w:p>
        </w:tc>
        <w:tc>
          <w:tcPr>
            <w:tcW w:w="4815" w:type="dxa"/>
          </w:tcPr>
          <w:p w:rsidRPr="00C03689" w:rsidR="00C03689" w:rsidP="00C03689" w:rsidRDefault="00C03689" w14:paraId="1CDB9D01" w14:textId="77777777">
            <w:pPr>
              <w:ind w:firstLine="0"/>
              <w:jc w:val="center"/>
              <w:rPr>
                <w:i/>
                <w:sz w:val="21"/>
                <w:szCs w:val="21"/>
                <w:lang w:val="lt-LT"/>
              </w:rPr>
            </w:pPr>
            <w:r w:rsidRPr="00C03689">
              <w:rPr>
                <w:i/>
                <w:sz w:val="21"/>
                <w:szCs w:val="21"/>
                <w:lang w:val="lt-LT"/>
              </w:rPr>
              <w:t>3</w:t>
            </w:r>
          </w:p>
        </w:tc>
      </w:tr>
      <w:tr w:rsidRPr="00C03689" w:rsidR="00C03689" w:rsidTr="00E63CEB" w14:paraId="4DC3D558" w14:textId="77777777">
        <w:tc>
          <w:tcPr>
            <w:tcW w:w="560" w:type="dxa"/>
          </w:tcPr>
          <w:p w:rsidRPr="00C03689" w:rsidR="00C03689" w:rsidP="00C03689" w:rsidRDefault="00C03689" w14:paraId="47BDE8C0" w14:textId="77777777">
            <w:pPr>
              <w:ind w:firstLine="0"/>
              <w:jc w:val="center"/>
              <w:rPr>
                <w:sz w:val="21"/>
                <w:szCs w:val="21"/>
                <w:lang w:val="lt-LT"/>
              </w:rPr>
            </w:pPr>
            <w:r w:rsidRPr="00C03689">
              <w:rPr>
                <w:sz w:val="21"/>
                <w:szCs w:val="21"/>
                <w:lang w:val="lt-LT"/>
              </w:rPr>
              <w:t>1.</w:t>
            </w:r>
          </w:p>
        </w:tc>
        <w:tc>
          <w:tcPr>
            <w:tcW w:w="4543" w:type="dxa"/>
          </w:tcPr>
          <w:p w:rsidRPr="00C03689" w:rsidR="00C03689" w:rsidP="00C03689" w:rsidRDefault="00C03689" w14:paraId="5B96D5D4" w14:textId="77777777">
            <w:pPr>
              <w:ind w:firstLine="0"/>
              <w:rPr>
                <w:rFonts w:cstheme="minorHAnsi"/>
                <w:sz w:val="21"/>
                <w:szCs w:val="21"/>
                <w:lang w:val="lt-LT"/>
              </w:rPr>
            </w:pPr>
          </w:p>
        </w:tc>
        <w:tc>
          <w:tcPr>
            <w:tcW w:w="4815" w:type="dxa"/>
          </w:tcPr>
          <w:p w:rsidRPr="00C03689" w:rsidR="00C03689" w:rsidP="00C03689" w:rsidRDefault="00C03689" w14:paraId="44961C2D" w14:textId="77777777">
            <w:pPr>
              <w:ind w:firstLine="0"/>
              <w:rPr>
                <w:rFonts w:cstheme="minorHAnsi"/>
                <w:sz w:val="21"/>
                <w:szCs w:val="21"/>
                <w:lang w:val="lt-LT"/>
              </w:rPr>
            </w:pPr>
          </w:p>
        </w:tc>
      </w:tr>
    </w:tbl>
    <w:p w:rsidRPr="002369AD" w:rsidR="00397DDD" w:rsidP="00397DDD" w:rsidRDefault="00397DDD" w14:paraId="743926C6" w14:textId="77777777">
      <w:pPr>
        <w:spacing w:after="120"/>
        <w:ind w:right="-1" w:firstLine="0"/>
        <w:rPr>
          <w:rFonts w:ascii="Times New Roman" w:hAnsi="Times New Roman" w:eastAsia="Arial" w:cs="Times New Roman"/>
          <w:color w:val="000000" w:themeColor="text1"/>
          <w:lang w:val="lt-LT"/>
        </w:rPr>
      </w:pPr>
    </w:p>
    <w:p w:rsidRPr="002369AD" w:rsidR="00E2490B" w:rsidP="00917453" w:rsidRDefault="00E2490B" w14:paraId="79B41AD1" w14:textId="2D6CF57A">
      <w:pPr>
        <w:spacing w:before="60" w:after="60"/>
        <w:ind w:right="282"/>
        <w:rPr>
          <w:rFonts w:ascii="Times New Roman" w:hAnsi="Times New Roman" w:cs="Times New Roman"/>
          <w:lang w:val="lt-LT"/>
        </w:rPr>
      </w:pPr>
      <w:r w:rsidRPr="002369AD">
        <w:rPr>
          <w:rFonts w:ascii="Times New Roman" w:hAnsi="Times New Roman" w:cs="Times New Roman"/>
          <w:lang w:val="lt-LT"/>
        </w:rPr>
        <w:t xml:space="preserve">Su Pasiūlymu pateikiame </w:t>
      </w:r>
      <w:r w:rsidRPr="007A158C" w:rsidR="007A158C">
        <w:rPr>
          <w:rFonts w:ascii="Times New Roman" w:hAnsi="Times New Roman" w:cs="Times New Roman"/>
          <w:lang w:val="lt-LT"/>
        </w:rPr>
        <w:t>subtiekėj</w:t>
      </w:r>
      <w:r w:rsidR="007A158C">
        <w:rPr>
          <w:rFonts w:ascii="Times New Roman" w:hAnsi="Times New Roman" w:cs="Times New Roman"/>
          <w:lang w:val="lt-LT"/>
        </w:rPr>
        <w:t>ų/</w:t>
      </w:r>
      <w:r w:rsidRPr="007A158C" w:rsidR="007A158C">
        <w:rPr>
          <w:rFonts w:ascii="Times New Roman" w:hAnsi="Times New Roman" w:cs="Times New Roman"/>
          <w:lang w:val="lt-LT"/>
        </w:rPr>
        <w:t xml:space="preserve"> ūkio subjekt</w:t>
      </w:r>
      <w:r w:rsidR="007A158C">
        <w:rPr>
          <w:rFonts w:ascii="Times New Roman" w:hAnsi="Times New Roman" w:cs="Times New Roman"/>
          <w:lang w:val="lt-LT"/>
        </w:rPr>
        <w:t>ų</w:t>
      </w:r>
      <w:r w:rsidRPr="007A158C" w:rsidR="007A158C">
        <w:rPr>
          <w:rFonts w:ascii="Times New Roman" w:hAnsi="Times New Roman" w:cs="Times New Roman"/>
          <w:lang w:val="lt-LT"/>
        </w:rPr>
        <w:t>, kurių pajėgumais remiamasi</w:t>
      </w:r>
      <w:r w:rsidR="007A158C">
        <w:rPr>
          <w:rFonts w:ascii="Times New Roman" w:hAnsi="Times New Roman" w:cs="Times New Roman"/>
          <w:lang w:val="lt-LT"/>
        </w:rPr>
        <w:t>/</w:t>
      </w:r>
      <w:r w:rsidRPr="007A158C" w:rsidR="007A158C">
        <w:rPr>
          <w:rFonts w:ascii="Times New Roman" w:hAnsi="Times New Roman" w:cs="Times New Roman"/>
          <w:lang w:val="lt-LT"/>
        </w:rPr>
        <w:t xml:space="preserve"> kvazisubtiekėj</w:t>
      </w:r>
      <w:r w:rsidR="007A158C">
        <w:rPr>
          <w:rFonts w:ascii="Times New Roman" w:hAnsi="Times New Roman" w:cs="Times New Roman"/>
          <w:lang w:val="lt-LT"/>
        </w:rPr>
        <w:t>ų</w:t>
      </w:r>
      <w:r w:rsidRPr="002369AD">
        <w:rPr>
          <w:rFonts w:ascii="Times New Roman" w:hAnsi="Times New Roman" w:cs="Times New Roman"/>
          <w:lang w:val="lt-LT"/>
        </w:rPr>
        <w:t xml:space="preserve"> deklaracijas arba kitus įrodymus, patvirtinančius, kad subtiekėjai bus prieinami sutarties vykdymo metu. </w:t>
      </w:r>
    </w:p>
    <w:p w:rsidRPr="002369AD" w:rsidR="006A55FB" w:rsidP="00A608B5" w:rsidRDefault="006A55FB" w14:paraId="6079EEFA" w14:textId="77777777">
      <w:pPr>
        <w:spacing w:before="60" w:after="60"/>
        <w:ind w:firstLine="0"/>
        <w:rPr>
          <w:rFonts w:ascii="Times New Roman" w:hAnsi="Times New Roman" w:cs="Times New Roman"/>
          <w:lang w:val="lt-LT"/>
        </w:rPr>
      </w:pPr>
    </w:p>
    <w:p w:rsidRPr="002369AD" w:rsidR="006A55FB" w:rsidP="006A55FB" w:rsidRDefault="006A55FB" w14:paraId="40D1C7C9" w14:textId="77777777">
      <w:pPr>
        <w:pStyle w:val="Heading1"/>
        <w:numPr>
          <w:ilvl w:val="0"/>
          <w:numId w:val="2"/>
        </w:numPr>
        <w:spacing w:before="60" w:after="60"/>
        <w:jc w:val="center"/>
        <w:rPr>
          <w:b/>
          <w:color w:val="000000" w:themeColor="text1"/>
          <w:sz w:val="22"/>
          <w:szCs w:val="22"/>
        </w:rPr>
      </w:pPr>
      <w:bookmarkStart w:name="_Toc329443228" w:id="2"/>
      <w:r w:rsidRPr="002369AD">
        <w:rPr>
          <w:b/>
          <w:color w:val="000000" w:themeColor="text1"/>
          <w:sz w:val="22"/>
          <w:szCs w:val="22"/>
        </w:rPr>
        <w:t>PASIŪLYMO KAINA</w:t>
      </w:r>
      <w:bookmarkEnd w:id="2"/>
      <w:r w:rsidRPr="002369AD">
        <w:rPr>
          <w:b/>
          <w:color w:val="000000" w:themeColor="text1"/>
          <w:sz w:val="22"/>
          <w:szCs w:val="22"/>
        </w:rPr>
        <w:t xml:space="preserve"> </w:t>
      </w:r>
    </w:p>
    <w:p w:rsidRPr="002369AD" w:rsidR="006A55FB" w:rsidP="006A55FB" w:rsidRDefault="006A55FB" w14:paraId="4AEA3120" w14:textId="77777777">
      <w:pPr>
        <w:rPr>
          <w:rFonts w:ascii="Times New Roman" w:hAnsi="Times New Roman" w:cs="Times New Roman"/>
          <w:lang w:val="lt-LT"/>
        </w:rPr>
      </w:pPr>
    </w:p>
    <w:p w:rsidR="007522E3" w:rsidP="00386CB4" w:rsidRDefault="004A7728" w14:paraId="25617506" w14:textId="2C349630">
      <w:pPr>
        <w:pStyle w:val="ListParagraph"/>
        <w:numPr>
          <w:ilvl w:val="1"/>
          <w:numId w:val="2"/>
        </w:numPr>
        <w:spacing w:before="60" w:after="60"/>
        <w:ind w:left="426" w:hanging="66"/>
        <w:jc w:val="both"/>
      </w:pPr>
      <w:r w:rsidRPr="004A7728">
        <w:t>Siūlomas paslaugas suteiksime už šią pasiūlymo kainą</w:t>
      </w:r>
      <w:r w:rsidR="00BC4932">
        <w:rPr>
          <w:rStyle w:val="FootnoteReference"/>
        </w:rPr>
        <w:footnoteReference w:id="3"/>
      </w:r>
      <w:r w:rsidR="007522E3">
        <w:t xml:space="preserve">: </w:t>
      </w:r>
    </w:p>
    <w:p w:rsidR="007522E3" w:rsidP="007522E3" w:rsidRDefault="007522E3" w14:paraId="0CE322FF" w14:textId="77777777">
      <w:pPr>
        <w:pStyle w:val="ListParagraph"/>
        <w:spacing w:before="60" w:after="60"/>
        <w:ind w:left="426"/>
        <w:jc w:val="both"/>
      </w:pPr>
    </w:p>
    <w:p w:rsidRPr="00FF4376" w:rsidR="006A55FB" w:rsidP="007522E3" w:rsidRDefault="007522E3" w14:paraId="156B80EE" w14:textId="7A38B5C1">
      <w:pPr>
        <w:pStyle w:val="ListParagraph"/>
        <w:spacing w:before="60" w:after="60"/>
        <w:ind w:left="426"/>
        <w:jc w:val="both"/>
        <w:rPr>
          <w:b/>
          <w:bCs/>
        </w:rPr>
      </w:pPr>
      <w:r w:rsidRPr="00FF4376">
        <w:rPr>
          <w:b/>
          <w:bCs/>
        </w:rPr>
        <w:t>I pirkimo dalis</w:t>
      </w:r>
      <w:r w:rsidRPr="00FF4376" w:rsidR="00C4101A">
        <w:rPr>
          <w:b/>
          <w:bCs/>
        </w:rPr>
        <w:t xml:space="preserve">. </w:t>
      </w:r>
      <w:r w:rsidRPr="00FF4376" w:rsidR="007E77D0">
        <w:rPr>
          <w:b/>
          <w:bCs/>
        </w:rPr>
        <w:t>Vadovavimo ir ugdomojo konsultavimo mokymų paslaugos</w:t>
      </w:r>
    </w:p>
    <w:p w:rsidR="004C4343" w:rsidP="004C4343" w:rsidRDefault="004C4343" w14:paraId="758746D9" w14:textId="1A53A7F3">
      <w:pPr>
        <w:pStyle w:val="ListParagraph"/>
        <w:spacing w:before="60" w:after="60"/>
        <w:ind w:left="108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82"/>
        <w:gridCol w:w="2854"/>
        <w:gridCol w:w="1578"/>
        <w:gridCol w:w="1402"/>
        <w:gridCol w:w="1417"/>
        <w:gridCol w:w="1695"/>
      </w:tblGrid>
      <w:tr w:rsidRPr="006B0D8C" w:rsidR="0098766C" w:rsidTr="0098766C" w14:paraId="2564A854" w14:textId="77777777">
        <w:trPr>
          <w:trHeight w:val="309"/>
        </w:trPr>
        <w:tc>
          <w:tcPr>
            <w:tcW w:w="682" w:type="dxa"/>
            <w:shd w:val="clear" w:color="auto" w:fill="F2F2F2" w:themeFill="background1" w:themeFillShade="F2"/>
            <w:vAlign w:val="center"/>
          </w:tcPr>
          <w:p w:rsidRPr="002369AD" w:rsidR="00941B3D" w:rsidP="002117BF" w:rsidRDefault="00941B3D" w14:paraId="583DD7F1"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Eil. Nr.</w:t>
            </w:r>
          </w:p>
        </w:tc>
        <w:tc>
          <w:tcPr>
            <w:tcW w:w="2854" w:type="dxa"/>
            <w:shd w:val="clear" w:color="auto" w:fill="F2F2F2" w:themeFill="background1" w:themeFillShade="F2"/>
            <w:vAlign w:val="center"/>
          </w:tcPr>
          <w:p w:rsidRPr="002369AD" w:rsidR="00941B3D" w:rsidP="002117BF" w:rsidRDefault="00941B3D" w14:paraId="57921C34" w14:textId="77777777">
            <w:pPr>
              <w:spacing w:before="60" w:after="60"/>
              <w:ind w:firstLine="0"/>
              <w:jc w:val="center"/>
              <w:rPr>
                <w:rFonts w:ascii="Times New Roman" w:hAnsi="Times New Roman" w:cs="Times New Roman"/>
                <w:b/>
                <w:iCs/>
                <w:lang w:val="lt-LT"/>
              </w:rPr>
            </w:pPr>
            <w:r w:rsidRPr="002369AD">
              <w:rPr>
                <w:rFonts w:ascii="Times New Roman" w:hAnsi="Times New Roman" w:cs="Times New Roman"/>
                <w:b/>
                <w:iCs/>
                <w:lang w:val="lt-LT"/>
              </w:rPr>
              <w:t>Pirkimo objektas, mato vienetas</w:t>
            </w:r>
          </w:p>
        </w:tc>
        <w:tc>
          <w:tcPr>
            <w:tcW w:w="1578" w:type="dxa"/>
            <w:shd w:val="clear" w:color="auto" w:fill="F2F2F2" w:themeFill="background1" w:themeFillShade="F2"/>
            <w:vAlign w:val="center"/>
          </w:tcPr>
          <w:p w:rsidR="00572773" w:rsidP="002117BF" w:rsidRDefault="00572773" w14:paraId="554C9909" w14:textId="77777777">
            <w:pPr>
              <w:spacing w:before="60" w:after="60"/>
              <w:ind w:firstLine="0"/>
              <w:jc w:val="center"/>
              <w:rPr>
                <w:rFonts w:ascii="Times New Roman" w:hAnsi="Times New Roman" w:cs="Times New Roman"/>
                <w:b/>
                <w:lang w:val="lt-LT"/>
              </w:rPr>
            </w:pPr>
          </w:p>
          <w:p w:rsidR="00941B3D" w:rsidP="002117BF" w:rsidRDefault="00941B3D" w14:paraId="7D1304AD" w14:textId="33656E7E">
            <w:pPr>
              <w:spacing w:before="60" w:after="60"/>
              <w:ind w:firstLine="0"/>
              <w:jc w:val="center"/>
              <w:rPr>
                <w:rFonts w:ascii="Times New Roman" w:hAnsi="Times New Roman" w:cs="Times New Roman"/>
                <w:b/>
                <w:lang w:val="lt-LT"/>
              </w:rPr>
            </w:pPr>
            <w:r>
              <w:rPr>
                <w:rFonts w:ascii="Times New Roman" w:hAnsi="Times New Roman" w:cs="Times New Roman"/>
                <w:b/>
                <w:lang w:val="lt-LT"/>
              </w:rPr>
              <w:t>Matavimo vnt.</w:t>
            </w:r>
          </w:p>
          <w:p w:rsidRPr="002369AD" w:rsidR="006F375F" w:rsidP="006F375F" w:rsidRDefault="006F375F" w14:paraId="1DE9136D" w14:textId="171038A1">
            <w:pPr>
              <w:spacing w:before="60" w:after="60"/>
              <w:ind w:firstLine="0"/>
              <w:rPr>
                <w:rFonts w:ascii="Times New Roman" w:hAnsi="Times New Roman" w:cs="Times New Roman"/>
                <w:b/>
                <w:lang w:val="lt-LT"/>
              </w:rPr>
            </w:pPr>
          </w:p>
        </w:tc>
        <w:tc>
          <w:tcPr>
            <w:tcW w:w="1402" w:type="dxa"/>
            <w:tcBorders>
              <w:right w:val="single" w:color="auto" w:sz="4" w:space="0"/>
            </w:tcBorders>
            <w:shd w:val="clear" w:color="auto" w:fill="F2F2F2" w:themeFill="background1" w:themeFillShade="F2"/>
            <w:vAlign w:val="center"/>
          </w:tcPr>
          <w:p w:rsidR="0098766C" w:rsidP="002117BF" w:rsidRDefault="00572773" w14:paraId="042838A4"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K</w:t>
            </w:r>
            <w:r w:rsidRPr="002369AD" w:rsidR="00941B3D">
              <w:rPr>
                <w:rFonts w:ascii="Times New Roman" w:hAnsi="Times New Roman" w:cs="Times New Roman"/>
                <w:b/>
                <w:lang w:val="lt-LT"/>
              </w:rPr>
              <w:t>iekis</w:t>
            </w:r>
            <w:r>
              <w:rPr>
                <w:rFonts w:ascii="Times New Roman" w:hAnsi="Times New Roman" w:cs="Times New Roman"/>
                <w:b/>
                <w:lang w:val="lt-LT"/>
              </w:rPr>
              <w:t>/</w:t>
            </w:r>
          </w:p>
          <w:p w:rsidRPr="002369AD" w:rsidR="00941B3D" w:rsidP="002117BF" w:rsidRDefault="00572773" w14:paraId="1B50E710" w14:textId="504F1011">
            <w:pPr>
              <w:spacing w:before="60" w:after="60"/>
              <w:ind w:firstLine="0"/>
              <w:jc w:val="center"/>
              <w:rPr>
                <w:rFonts w:ascii="Times New Roman" w:hAnsi="Times New Roman" w:cs="Times New Roman"/>
                <w:b/>
                <w:lang w:val="lt-LT"/>
              </w:rPr>
            </w:pPr>
            <w:r>
              <w:rPr>
                <w:rFonts w:ascii="Times New Roman" w:hAnsi="Times New Roman" w:cs="Times New Roman"/>
                <w:b/>
                <w:lang w:val="lt-LT"/>
              </w:rPr>
              <w:t>apimtys</w:t>
            </w:r>
          </w:p>
        </w:tc>
        <w:tc>
          <w:tcPr>
            <w:tcW w:w="1417" w:type="dxa"/>
            <w:tcBorders>
              <w:top w:val="single" w:color="auto" w:sz="4" w:space="0"/>
              <w:left w:val="single" w:color="auto" w:sz="4" w:space="0"/>
              <w:bottom w:val="single" w:color="auto" w:sz="4" w:space="0"/>
              <w:right w:val="single" w:color="auto" w:sz="4" w:space="0"/>
            </w:tcBorders>
            <w:shd w:val="clear" w:color="auto" w:fill="F2F2F2" w:themeFill="background1" w:themeFillShade="F2"/>
            <w:vAlign w:val="center"/>
          </w:tcPr>
          <w:p w:rsidRPr="002369AD" w:rsidR="00941B3D" w:rsidP="00941B3D" w:rsidRDefault="0098766C" w14:paraId="09BD0112" w14:textId="5D7901B7">
            <w:pPr>
              <w:spacing w:before="60" w:after="60"/>
              <w:ind w:firstLine="0"/>
              <w:jc w:val="center"/>
              <w:rPr>
                <w:rFonts w:ascii="Times New Roman" w:hAnsi="Times New Roman" w:cs="Times New Roman"/>
                <w:b/>
                <w:lang w:val="lt-LT"/>
              </w:rPr>
            </w:pPr>
            <w:r>
              <w:rPr>
                <w:rFonts w:ascii="Times New Roman" w:hAnsi="Times New Roman" w:cs="Times New Roman"/>
                <w:b/>
                <w:lang w:val="lt-LT"/>
              </w:rPr>
              <w:t>Vieneto įkainis be PVM</w:t>
            </w:r>
          </w:p>
        </w:tc>
        <w:tc>
          <w:tcPr>
            <w:tcW w:w="1695" w:type="dxa"/>
            <w:tcBorders>
              <w:left w:val="single" w:color="auto" w:sz="4" w:space="0"/>
            </w:tcBorders>
            <w:shd w:val="clear" w:color="auto" w:fill="F2F2F2" w:themeFill="background1" w:themeFillShade="F2"/>
            <w:vAlign w:val="center"/>
          </w:tcPr>
          <w:p w:rsidRPr="002369AD" w:rsidR="00941B3D" w:rsidP="002117BF" w:rsidRDefault="00941B3D" w14:paraId="32DEC21E"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Pasiūlymo kaina EUR</w:t>
            </w:r>
            <w:r w:rsidRPr="002369AD">
              <w:rPr>
                <w:rFonts w:ascii="Times New Roman" w:hAnsi="Times New Roman" w:cs="Times New Roman"/>
                <w:b/>
                <w:color w:val="FF0000"/>
                <w:lang w:val="lt-LT"/>
              </w:rPr>
              <w:t xml:space="preserve"> </w:t>
            </w:r>
            <w:r w:rsidRPr="002369AD">
              <w:rPr>
                <w:rFonts w:ascii="Times New Roman" w:hAnsi="Times New Roman" w:cs="Times New Roman"/>
                <w:b/>
                <w:lang w:val="lt-LT"/>
              </w:rPr>
              <w:t>be PVM</w:t>
            </w:r>
          </w:p>
          <w:p w:rsidRPr="002369AD" w:rsidR="00941B3D" w:rsidP="002117BF" w:rsidRDefault="00941B3D" w14:paraId="26C9C3AE" w14:textId="7697D01F">
            <w:pPr>
              <w:spacing w:before="60" w:after="60"/>
              <w:ind w:firstLine="0"/>
              <w:jc w:val="center"/>
              <w:rPr>
                <w:rFonts w:ascii="Times New Roman" w:hAnsi="Times New Roman" w:cs="Times New Roman"/>
                <w:i/>
                <w:lang w:val="lt-LT"/>
              </w:rPr>
            </w:pPr>
          </w:p>
        </w:tc>
      </w:tr>
      <w:tr w:rsidRPr="002369AD" w:rsidR="00941B3D" w:rsidTr="0098766C" w14:paraId="04B8045F" w14:textId="77777777">
        <w:trPr>
          <w:trHeight w:val="183"/>
        </w:trPr>
        <w:tc>
          <w:tcPr>
            <w:tcW w:w="682" w:type="dxa"/>
            <w:vAlign w:val="center"/>
          </w:tcPr>
          <w:p w:rsidRPr="00727F93" w:rsidR="00941B3D" w:rsidP="002B3F64" w:rsidRDefault="00941B3D" w14:paraId="219A683F" w14:textId="77777777">
            <w:pPr>
              <w:spacing w:after="60"/>
              <w:ind w:firstLine="34"/>
              <w:jc w:val="center"/>
              <w:rPr>
                <w:rFonts w:ascii="Times New Roman" w:hAnsi="Times New Roman" w:cs="Times New Roman"/>
                <w:i/>
                <w:lang w:val="lt-LT"/>
              </w:rPr>
            </w:pPr>
            <w:r w:rsidRPr="00727F93">
              <w:rPr>
                <w:rFonts w:ascii="Times New Roman" w:hAnsi="Times New Roman" w:cs="Times New Roman"/>
                <w:i/>
                <w:lang w:val="lt-LT"/>
              </w:rPr>
              <w:t>1</w:t>
            </w:r>
          </w:p>
        </w:tc>
        <w:tc>
          <w:tcPr>
            <w:tcW w:w="2854" w:type="dxa"/>
            <w:vAlign w:val="center"/>
          </w:tcPr>
          <w:p w:rsidRPr="00727F93" w:rsidR="00941B3D" w:rsidP="005F3F46" w:rsidRDefault="00941B3D" w14:paraId="3B9E0889" w14:textId="77777777">
            <w:pPr>
              <w:spacing w:after="60"/>
              <w:ind w:firstLine="0"/>
              <w:jc w:val="center"/>
              <w:rPr>
                <w:rFonts w:ascii="Times New Roman" w:hAnsi="Times New Roman" w:cs="Times New Roman"/>
                <w:i/>
                <w:iCs/>
                <w:lang w:val="lt-LT"/>
              </w:rPr>
            </w:pPr>
            <w:r w:rsidRPr="00727F93">
              <w:rPr>
                <w:rFonts w:ascii="Times New Roman" w:hAnsi="Times New Roman" w:cs="Times New Roman"/>
                <w:i/>
                <w:iCs/>
                <w:lang w:val="lt-LT"/>
              </w:rPr>
              <w:t>2</w:t>
            </w:r>
          </w:p>
        </w:tc>
        <w:tc>
          <w:tcPr>
            <w:tcW w:w="1578" w:type="dxa"/>
          </w:tcPr>
          <w:p w:rsidRPr="00727F93" w:rsidR="00941B3D" w:rsidP="008D18D5" w:rsidRDefault="00941B3D" w14:paraId="02154244" w14:textId="1614A4C4">
            <w:pPr>
              <w:spacing w:after="60"/>
              <w:ind w:hanging="56"/>
              <w:jc w:val="center"/>
              <w:rPr>
                <w:rFonts w:ascii="Times New Roman" w:hAnsi="Times New Roman" w:cs="Times New Roman"/>
                <w:i/>
                <w:lang w:val="lt-LT"/>
              </w:rPr>
            </w:pPr>
            <w:r>
              <w:rPr>
                <w:rFonts w:ascii="Times New Roman" w:hAnsi="Times New Roman" w:cs="Times New Roman"/>
                <w:i/>
                <w:lang w:val="lt-LT"/>
              </w:rPr>
              <w:t>3</w:t>
            </w:r>
          </w:p>
        </w:tc>
        <w:tc>
          <w:tcPr>
            <w:tcW w:w="1402" w:type="dxa"/>
            <w:tcBorders>
              <w:right w:val="single" w:color="auto" w:sz="4" w:space="0"/>
            </w:tcBorders>
            <w:vAlign w:val="center"/>
          </w:tcPr>
          <w:p w:rsidRPr="00727F93" w:rsidR="00941B3D" w:rsidP="008D18D5" w:rsidRDefault="00941B3D" w14:paraId="38BA4CD5" w14:textId="5D916C20">
            <w:pPr>
              <w:spacing w:after="60"/>
              <w:ind w:hanging="56"/>
              <w:jc w:val="center"/>
              <w:rPr>
                <w:rFonts w:ascii="Times New Roman" w:hAnsi="Times New Roman" w:cs="Times New Roman"/>
                <w:i/>
                <w:lang w:val="lt-LT"/>
              </w:rPr>
            </w:pPr>
            <w:r>
              <w:rPr>
                <w:rFonts w:ascii="Times New Roman" w:hAnsi="Times New Roman" w:cs="Times New Roman"/>
                <w:i/>
                <w:lang w:val="lt-LT"/>
              </w:rPr>
              <w:t>4</w:t>
            </w:r>
          </w:p>
        </w:tc>
        <w:tc>
          <w:tcPr>
            <w:tcW w:w="1417" w:type="dxa"/>
            <w:tcBorders>
              <w:top w:val="single" w:color="auto" w:sz="4" w:space="0"/>
              <w:left w:val="single" w:color="auto" w:sz="4" w:space="0"/>
              <w:bottom w:val="single" w:color="auto" w:sz="4" w:space="0"/>
              <w:right w:val="single" w:color="auto" w:sz="4" w:space="0"/>
            </w:tcBorders>
            <w:vAlign w:val="center"/>
          </w:tcPr>
          <w:p w:rsidRPr="00727F93" w:rsidR="00941B3D" w:rsidP="005F3F46" w:rsidRDefault="0098766C" w14:paraId="5E2251C8" w14:textId="0643C27E">
            <w:pPr>
              <w:spacing w:after="60"/>
              <w:ind w:hanging="18"/>
              <w:jc w:val="center"/>
              <w:rPr>
                <w:rFonts w:ascii="Times New Roman" w:hAnsi="Times New Roman" w:cs="Times New Roman"/>
                <w:i/>
                <w:lang w:val="lt-LT"/>
              </w:rPr>
            </w:pPr>
            <w:r>
              <w:rPr>
                <w:rFonts w:ascii="Times New Roman" w:hAnsi="Times New Roman" w:cs="Times New Roman"/>
                <w:i/>
                <w:lang w:val="lt-LT"/>
              </w:rPr>
              <w:t>5</w:t>
            </w:r>
          </w:p>
        </w:tc>
        <w:tc>
          <w:tcPr>
            <w:tcW w:w="1695" w:type="dxa"/>
            <w:tcBorders>
              <w:left w:val="single" w:color="auto" w:sz="4" w:space="0"/>
            </w:tcBorders>
            <w:vAlign w:val="center"/>
          </w:tcPr>
          <w:p w:rsidRPr="00727F93" w:rsidR="00941B3D" w:rsidP="005F3F46" w:rsidRDefault="0098766C" w14:paraId="65A84DA8" w14:textId="7385C3D6">
            <w:pPr>
              <w:spacing w:after="60"/>
              <w:ind w:firstLine="0"/>
              <w:jc w:val="center"/>
              <w:rPr>
                <w:rFonts w:ascii="Times New Roman" w:hAnsi="Times New Roman" w:cs="Times New Roman"/>
                <w:i/>
                <w:lang w:val="lt-LT"/>
              </w:rPr>
            </w:pPr>
            <w:r>
              <w:rPr>
                <w:rFonts w:ascii="Times New Roman" w:hAnsi="Times New Roman" w:cs="Times New Roman"/>
                <w:i/>
                <w:lang w:val="lt-LT"/>
              </w:rPr>
              <w:t>6 (4x5)</w:t>
            </w:r>
          </w:p>
        </w:tc>
      </w:tr>
      <w:tr w:rsidRPr="002369AD" w:rsidR="006F75F3" w:rsidTr="0098766C" w14:paraId="0EB4BA55" w14:textId="77777777">
        <w:tc>
          <w:tcPr>
            <w:tcW w:w="682" w:type="dxa"/>
          </w:tcPr>
          <w:p w:rsidR="006F75F3" w:rsidP="005F3F46" w:rsidRDefault="006F75F3" w14:paraId="419265C7" w14:textId="78E57217">
            <w:pPr>
              <w:spacing w:before="60" w:after="60"/>
              <w:ind w:firstLine="0"/>
              <w:jc w:val="center"/>
              <w:rPr>
                <w:rFonts w:ascii="Times New Roman" w:hAnsi="Times New Roman" w:cs="Times New Roman"/>
                <w:lang w:val="lt-LT"/>
              </w:rPr>
            </w:pPr>
            <w:r>
              <w:rPr>
                <w:rFonts w:ascii="Times New Roman" w:hAnsi="Times New Roman" w:cs="Times New Roman"/>
                <w:lang w:val="lt-LT"/>
              </w:rPr>
              <w:lastRenderedPageBreak/>
              <w:t>3.</w:t>
            </w:r>
          </w:p>
        </w:tc>
        <w:tc>
          <w:tcPr>
            <w:tcW w:w="2854" w:type="dxa"/>
            <w:tcBorders>
              <w:top w:val="single" w:color="auto" w:sz="4" w:space="0"/>
              <w:left w:val="single" w:color="auto" w:sz="4" w:space="0"/>
              <w:bottom w:val="single" w:color="auto" w:sz="4" w:space="0"/>
              <w:right w:val="single" w:color="auto" w:sz="4" w:space="0"/>
            </w:tcBorders>
          </w:tcPr>
          <w:p w:rsidRPr="00787940" w:rsidR="006F75F3" w:rsidP="004C4343" w:rsidRDefault="006455D1" w14:paraId="28575545" w14:textId="35A1DFFC">
            <w:pPr>
              <w:spacing w:before="60" w:after="60"/>
              <w:ind w:firstLine="0"/>
              <w:jc w:val="left"/>
              <w:rPr>
                <w:rFonts w:ascii="Times New Roman" w:hAnsi="Times New Roman" w:cs="Times New Roman"/>
                <w:iCs/>
                <w:lang w:val="lt-LT"/>
              </w:rPr>
            </w:pPr>
            <w:r>
              <w:rPr>
                <w:rFonts w:ascii="Times New Roman" w:hAnsi="Times New Roman" w:cs="Times New Roman"/>
                <w:iCs/>
                <w:lang w:val="lt-LT"/>
              </w:rPr>
              <w:t xml:space="preserve">72 </w:t>
            </w:r>
            <w:r w:rsidRPr="00787940" w:rsidR="00A3137F">
              <w:rPr>
                <w:rFonts w:ascii="Times New Roman" w:hAnsi="Times New Roman" w:cs="Times New Roman"/>
                <w:iCs/>
                <w:lang w:val="lt-LT"/>
              </w:rPr>
              <w:t>akad. val.</w:t>
            </w:r>
            <w:r>
              <w:rPr>
                <w:rFonts w:ascii="Times New Roman" w:hAnsi="Times New Roman" w:cs="Times New Roman"/>
                <w:iCs/>
                <w:lang w:val="lt-LT"/>
              </w:rPr>
              <w:t>vadovavimo ir ugdomojo konsultavimo mokymai</w:t>
            </w:r>
            <w:r w:rsidRPr="00787940" w:rsidR="00A3137F">
              <w:rPr>
                <w:rFonts w:ascii="Times New Roman" w:hAnsi="Times New Roman" w:cs="Times New Roman"/>
                <w:iCs/>
                <w:lang w:val="lt-LT"/>
              </w:rPr>
              <w:t xml:space="preserve"> </w:t>
            </w:r>
          </w:p>
        </w:tc>
        <w:tc>
          <w:tcPr>
            <w:tcW w:w="1578" w:type="dxa"/>
          </w:tcPr>
          <w:p w:rsidR="006F75F3" w:rsidP="005F3F46" w:rsidRDefault="00682D45" w14:paraId="396EF79B" w14:textId="0F0F87CF">
            <w:pPr>
              <w:spacing w:before="60" w:after="60"/>
              <w:ind w:firstLine="0"/>
              <w:jc w:val="center"/>
              <w:rPr>
                <w:rFonts w:ascii="Times New Roman" w:hAnsi="Times New Roman" w:cs="Times New Roman"/>
                <w:lang w:val="lt-LT"/>
              </w:rPr>
            </w:pPr>
            <w:r>
              <w:rPr>
                <w:rFonts w:ascii="Times New Roman" w:hAnsi="Times New Roman" w:cs="Times New Roman"/>
                <w:lang w:val="lt-LT"/>
              </w:rPr>
              <w:t>1 grupė</w:t>
            </w:r>
          </w:p>
        </w:tc>
        <w:tc>
          <w:tcPr>
            <w:tcW w:w="1402" w:type="dxa"/>
            <w:tcBorders>
              <w:right w:val="single" w:color="auto" w:sz="4" w:space="0"/>
            </w:tcBorders>
          </w:tcPr>
          <w:p w:rsidR="006F75F3" w:rsidP="005F3F46" w:rsidRDefault="00FF4376" w14:paraId="711DD058" w14:textId="11668D48">
            <w:pPr>
              <w:spacing w:before="60" w:after="60"/>
              <w:ind w:firstLine="0"/>
              <w:jc w:val="center"/>
              <w:rPr>
                <w:rFonts w:ascii="Times New Roman" w:hAnsi="Times New Roman" w:cs="Times New Roman"/>
                <w:lang w:val="lt-LT"/>
              </w:rPr>
            </w:pPr>
            <w:r>
              <w:rPr>
                <w:rFonts w:ascii="Times New Roman" w:hAnsi="Times New Roman" w:cs="Times New Roman"/>
                <w:lang w:val="lt-LT"/>
              </w:rPr>
              <w:t>1</w:t>
            </w:r>
          </w:p>
        </w:tc>
        <w:tc>
          <w:tcPr>
            <w:tcW w:w="1417" w:type="dxa"/>
            <w:tcBorders>
              <w:top w:val="single" w:color="auto" w:sz="4" w:space="0"/>
              <w:left w:val="single" w:color="auto" w:sz="4" w:space="0"/>
              <w:bottom w:val="single" w:color="auto" w:sz="4" w:space="0"/>
              <w:right w:val="single" w:color="auto" w:sz="4" w:space="0"/>
            </w:tcBorders>
          </w:tcPr>
          <w:p w:rsidRPr="002369AD" w:rsidR="006F75F3" w:rsidP="005F3F46" w:rsidRDefault="006F75F3" w14:paraId="1FCEB469" w14:textId="77777777">
            <w:pPr>
              <w:spacing w:before="60" w:after="60"/>
              <w:ind w:firstLine="0"/>
              <w:rPr>
                <w:rFonts w:ascii="Times New Roman" w:hAnsi="Times New Roman" w:cs="Times New Roman"/>
                <w:lang w:val="lt-LT"/>
              </w:rPr>
            </w:pPr>
          </w:p>
        </w:tc>
        <w:tc>
          <w:tcPr>
            <w:tcW w:w="1695" w:type="dxa"/>
            <w:tcBorders>
              <w:left w:val="single" w:color="auto" w:sz="4" w:space="0"/>
            </w:tcBorders>
          </w:tcPr>
          <w:p w:rsidRPr="002369AD" w:rsidR="006F75F3" w:rsidP="005F3F46" w:rsidRDefault="006F75F3" w14:paraId="57EBDE1C" w14:textId="77777777">
            <w:pPr>
              <w:spacing w:before="60" w:after="60"/>
              <w:ind w:firstLine="0"/>
              <w:rPr>
                <w:rFonts w:ascii="Times New Roman" w:hAnsi="Times New Roman" w:cs="Times New Roman"/>
                <w:lang w:val="lt-LT"/>
              </w:rPr>
            </w:pPr>
          </w:p>
        </w:tc>
      </w:tr>
      <w:tr w:rsidRPr="002369AD" w:rsidR="004C4343" w:rsidTr="0098766C" w14:paraId="016B6AC1" w14:textId="77777777">
        <w:tc>
          <w:tcPr>
            <w:tcW w:w="7933" w:type="dxa"/>
            <w:gridSpan w:val="5"/>
          </w:tcPr>
          <w:p w:rsidRPr="00666700" w:rsidR="004C4343" w:rsidP="007552E3" w:rsidRDefault="004C4343" w14:paraId="39D1FF85" w14:textId="7F24E42C">
            <w:pPr>
              <w:spacing w:before="60" w:after="60"/>
              <w:ind w:firstLine="41"/>
              <w:jc w:val="right"/>
              <w:rPr>
                <w:rFonts w:ascii="Times New Roman" w:hAnsi="Times New Roman" w:cs="Times New Roman"/>
                <w:lang w:val="lt-LT"/>
              </w:rPr>
            </w:pPr>
            <w:r w:rsidRPr="002369AD">
              <w:rPr>
                <w:rFonts w:ascii="Times New Roman" w:hAnsi="Times New Roman" w:cs="Times New Roman"/>
                <w:b/>
                <w:bCs/>
                <w:lang w:val="lt-LT"/>
              </w:rPr>
              <w:t xml:space="preserve">Pasiūlymo kaina EUR </w:t>
            </w:r>
            <w:r>
              <w:rPr>
                <w:rFonts w:ascii="Times New Roman" w:hAnsi="Times New Roman" w:cs="Times New Roman"/>
                <w:b/>
                <w:bCs/>
                <w:lang w:val="lt-LT"/>
              </w:rPr>
              <w:t>be</w:t>
            </w:r>
            <w:r w:rsidRPr="002369AD">
              <w:rPr>
                <w:rFonts w:ascii="Times New Roman" w:hAnsi="Times New Roman" w:cs="Times New Roman"/>
                <w:b/>
                <w:bCs/>
                <w:lang w:val="lt-LT"/>
              </w:rPr>
              <w:t xml:space="preserve"> PVM</w:t>
            </w:r>
            <w:r>
              <w:rPr>
                <w:rFonts w:ascii="Times New Roman" w:hAnsi="Times New Roman" w:cs="Times New Roman"/>
                <w:b/>
                <w:bCs/>
                <w:lang w:val="lt-LT"/>
              </w:rPr>
              <w:t xml:space="preserve"> </w:t>
            </w:r>
          </w:p>
        </w:tc>
        <w:tc>
          <w:tcPr>
            <w:tcW w:w="1695" w:type="dxa"/>
          </w:tcPr>
          <w:p w:rsidRPr="002369AD" w:rsidR="004C4343" w:rsidP="007552E3" w:rsidRDefault="004C4343" w14:paraId="48445B32" w14:textId="77777777">
            <w:pPr>
              <w:spacing w:before="60" w:after="60"/>
              <w:ind w:firstLine="41"/>
              <w:jc w:val="center"/>
              <w:rPr>
                <w:rFonts w:ascii="Times New Roman" w:hAnsi="Times New Roman" w:cs="Times New Roman"/>
                <w:lang w:val="lt-LT"/>
              </w:rPr>
            </w:pPr>
          </w:p>
        </w:tc>
      </w:tr>
      <w:tr w:rsidRPr="002369AD" w:rsidR="004C4343" w:rsidTr="0098766C" w14:paraId="5C79BC42" w14:textId="77777777">
        <w:tc>
          <w:tcPr>
            <w:tcW w:w="7933" w:type="dxa"/>
            <w:gridSpan w:val="5"/>
          </w:tcPr>
          <w:p w:rsidRPr="002369AD" w:rsidR="004C4343" w:rsidP="007552E3" w:rsidRDefault="004C4343" w14:paraId="10EB1C92" w14:textId="143DC28F">
            <w:pPr>
              <w:spacing w:before="60" w:after="60"/>
              <w:ind w:firstLine="41"/>
              <w:jc w:val="right"/>
              <w:rPr>
                <w:rFonts w:ascii="Times New Roman" w:hAnsi="Times New Roman" w:cs="Times New Roman"/>
                <w:b/>
                <w:lang w:val="lt-LT"/>
              </w:rPr>
            </w:pPr>
            <w:r w:rsidRPr="002369AD">
              <w:rPr>
                <w:rFonts w:ascii="Times New Roman" w:hAnsi="Times New Roman" w:cs="Times New Roman"/>
                <w:b/>
                <w:lang w:val="lt-LT"/>
              </w:rPr>
              <w:t xml:space="preserve">PVM </w:t>
            </w:r>
            <w:r w:rsidRPr="002369AD">
              <w:rPr>
                <w:rFonts w:ascii="Times New Roman" w:hAnsi="Times New Roman" w:cs="Times New Roman"/>
                <w:i/>
                <w:lang w:val="lt-LT"/>
              </w:rPr>
              <w:t>(pildoma, jei taikoma)</w:t>
            </w:r>
            <w:r w:rsidR="00990237">
              <w:rPr>
                <w:rFonts w:ascii="Times New Roman" w:hAnsi="Times New Roman" w:cs="Times New Roman"/>
                <w:iCs/>
                <w:lang w:val="lt-LT"/>
              </w:rPr>
              <w:t>*</w:t>
            </w:r>
          </w:p>
        </w:tc>
        <w:tc>
          <w:tcPr>
            <w:tcW w:w="1695" w:type="dxa"/>
          </w:tcPr>
          <w:p w:rsidRPr="002369AD" w:rsidR="004C4343" w:rsidP="007552E3" w:rsidRDefault="004C4343" w14:paraId="26B3D832" w14:textId="77777777">
            <w:pPr>
              <w:spacing w:before="60" w:after="60"/>
              <w:ind w:firstLine="41"/>
              <w:jc w:val="center"/>
              <w:rPr>
                <w:rFonts w:ascii="Times New Roman" w:hAnsi="Times New Roman" w:cs="Times New Roman"/>
                <w:lang w:val="lt-LT"/>
              </w:rPr>
            </w:pPr>
          </w:p>
        </w:tc>
      </w:tr>
      <w:tr w:rsidRPr="002369AD" w:rsidR="004C4343" w:rsidTr="0098766C" w14:paraId="26D6F621" w14:textId="77777777">
        <w:tc>
          <w:tcPr>
            <w:tcW w:w="7933" w:type="dxa"/>
            <w:gridSpan w:val="5"/>
          </w:tcPr>
          <w:p w:rsidRPr="00D85B9F" w:rsidR="004C4343" w:rsidP="004C4343" w:rsidRDefault="004C4343" w14:paraId="45381A1D" w14:textId="4EB7AFE3">
            <w:pPr>
              <w:spacing w:before="60" w:after="60"/>
              <w:jc w:val="right"/>
              <w:rPr>
                <w:rFonts w:ascii="Times New Roman" w:hAnsi="Times New Roman" w:cs="Times New Roman"/>
                <w:lang w:val="lt-LT"/>
              </w:rPr>
            </w:pPr>
            <w:r w:rsidRPr="002369AD">
              <w:rPr>
                <w:rFonts w:ascii="Times New Roman" w:hAnsi="Times New Roman" w:cs="Times New Roman"/>
                <w:b/>
                <w:bCs/>
                <w:lang w:val="lt-LT"/>
              </w:rPr>
              <w:t>Pasiūlymo kaina EUR su PVM</w:t>
            </w:r>
            <w:r w:rsidRPr="002369AD">
              <w:rPr>
                <w:rStyle w:val="FootnoteReference"/>
                <w:rFonts w:ascii="Times New Roman" w:hAnsi="Times New Roman" w:cs="Times New Roman"/>
                <w:b/>
                <w:bCs/>
                <w:lang w:val="lt-LT"/>
              </w:rPr>
              <w:footnoteReference w:id="4"/>
            </w:r>
            <w:r w:rsidRPr="002369AD">
              <w:rPr>
                <w:rFonts w:ascii="Times New Roman" w:hAnsi="Times New Roman" w:cs="Times New Roman"/>
                <w:b/>
                <w:bCs/>
                <w:lang w:val="lt-LT"/>
              </w:rPr>
              <w:t xml:space="preserve"> </w:t>
            </w:r>
          </w:p>
        </w:tc>
        <w:tc>
          <w:tcPr>
            <w:tcW w:w="1695" w:type="dxa"/>
          </w:tcPr>
          <w:p w:rsidRPr="002369AD" w:rsidR="004C4343" w:rsidP="007552E3" w:rsidRDefault="004C4343" w14:paraId="144E9C82" w14:textId="77777777">
            <w:pPr>
              <w:spacing w:before="60" w:after="60"/>
              <w:ind w:firstLine="41"/>
              <w:jc w:val="center"/>
              <w:rPr>
                <w:rFonts w:ascii="Times New Roman" w:hAnsi="Times New Roman" w:cs="Times New Roman"/>
                <w:lang w:val="lt-LT"/>
              </w:rPr>
            </w:pPr>
          </w:p>
        </w:tc>
      </w:tr>
    </w:tbl>
    <w:p w:rsidR="00894798" w:rsidP="00B83791" w:rsidRDefault="00894798" w14:paraId="44F90A41" w14:textId="77777777">
      <w:pPr>
        <w:widowControl w:val="0"/>
        <w:ind w:right="-567" w:firstLine="0"/>
        <w:rPr>
          <w:rFonts w:ascii="Times New Roman" w:hAnsi="Times New Roman" w:cs="Times New Roman"/>
          <w:i/>
          <w:iCs/>
          <w:lang w:val="lt-LT"/>
        </w:rPr>
      </w:pPr>
    </w:p>
    <w:p w:rsidR="006A55FB" w:rsidP="00B83791" w:rsidRDefault="00722E06" w14:paraId="22B5EF74" w14:textId="6A2EECAA">
      <w:pPr>
        <w:widowControl w:val="0"/>
        <w:ind w:right="-567" w:firstLine="0"/>
        <w:rPr>
          <w:rFonts w:ascii="Times New Roman" w:hAnsi="Times New Roman" w:eastAsia="Calibri" w:cs="Times New Roman"/>
          <w:i/>
          <w:iCs/>
          <w:lang w:val="lt-LT"/>
        </w:rPr>
      </w:pPr>
      <w:r>
        <w:rPr>
          <w:rFonts w:ascii="Times New Roman" w:hAnsi="Times New Roman" w:cs="Times New Roman"/>
          <w:i/>
          <w:iCs/>
          <w:lang w:val="lt-LT"/>
        </w:rPr>
        <w:t>*</w:t>
      </w:r>
      <w:r w:rsidRPr="002369AD" w:rsidR="006A55FB">
        <w:rPr>
          <w:rFonts w:ascii="Times New Roman" w:hAnsi="Times New Roman" w:eastAsia="Calibri" w:cs="Times New Roman"/>
          <w:i/>
          <w:iCs/>
          <w:lang w:val="lt-LT"/>
        </w:rPr>
        <w:t xml:space="preserve"> Jei „PVM“ laukas nepildomas, nurodykite priežastis, dėl kurių PVM nemokamas</w:t>
      </w:r>
      <w:r w:rsidRPr="002369AD" w:rsidR="006A55FB">
        <w:rPr>
          <w:rStyle w:val="FootnoteReference"/>
          <w:rFonts w:ascii="Times New Roman" w:hAnsi="Times New Roman" w:eastAsia="Calibri" w:cs="Times New Roman"/>
          <w:i/>
          <w:iCs/>
          <w:lang w:val="lt-LT"/>
        </w:rPr>
        <w:footnoteReference w:id="5"/>
      </w:r>
      <w:r w:rsidRPr="002369AD" w:rsidR="006A55FB">
        <w:rPr>
          <w:rFonts w:ascii="Times New Roman" w:hAnsi="Times New Roman" w:eastAsia="Calibri" w:cs="Times New Roman"/>
          <w:i/>
          <w:iCs/>
          <w:lang w:val="lt-LT"/>
        </w:rPr>
        <w:t>:</w:t>
      </w:r>
    </w:p>
    <w:p w:rsidR="00894798" w:rsidP="00B83791" w:rsidRDefault="00894798" w14:paraId="79C5FEFC" w14:textId="77777777">
      <w:pPr>
        <w:widowControl w:val="0"/>
        <w:ind w:right="-567" w:firstLine="0"/>
        <w:rPr>
          <w:rFonts w:ascii="Times New Roman" w:hAnsi="Times New Roman" w:eastAsia="Calibri" w:cs="Times New Roman"/>
          <w:i/>
          <w:iCs/>
          <w:lang w:val="lt-LT"/>
        </w:rPr>
      </w:pPr>
    </w:p>
    <w:p w:rsidRPr="00894798" w:rsidR="00894798" w:rsidP="00894798" w:rsidRDefault="00894798" w14:paraId="4C24749C" w14:textId="290B5928">
      <w:pPr>
        <w:widowControl w:val="0"/>
        <w:ind w:right="-567" w:firstLine="0"/>
        <w:rPr>
          <w:rFonts w:ascii="Times New Roman" w:hAnsi="Times New Roman" w:eastAsia="Calibri" w:cs="Times New Roman"/>
          <w:lang w:val="lt-LT"/>
        </w:rPr>
      </w:pPr>
      <w:r w:rsidRPr="00894798">
        <w:rPr>
          <w:rFonts w:ascii="Times New Roman" w:hAnsi="Times New Roman" w:eastAsia="Calibri" w:cs="Times New Roman"/>
          <w:lang w:val="lt-LT"/>
        </w:rPr>
        <w:t>Bendra pasiūlymo kaina su PVM __________________ EUR (įrašyti sumą žodžiais).</w:t>
      </w:r>
    </w:p>
    <w:p w:rsidRPr="002369AD" w:rsidR="00894798" w:rsidP="00B83791" w:rsidRDefault="00894798" w14:paraId="665437AF" w14:textId="77777777">
      <w:pPr>
        <w:widowControl w:val="0"/>
        <w:ind w:right="-567" w:firstLine="0"/>
        <w:rPr>
          <w:rFonts w:ascii="Times New Roman" w:hAnsi="Times New Roman" w:eastAsia="Calibri" w:cs="Times New Roman"/>
          <w:i/>
          <w:iCs/>
          <w:lang w:val="lt-LT"/>
        </w:rPr>
      </w:pPr>
    </w:p>
    <w:p w:rsidR="004A7728" w:rsidP="00B83791" w:rsidRDefault="006A55FB" w14:paraId="3AF0AAC7" w14:textId="77777777">
      <w:pPr>
        <w:widowControl w:val="0"/>
        <w:ind w:right="-1" w:firstLine="0"/>
        <w:rPr>
          <w:rFonts w:ascii="Times New Roman" w:hAnsi="Times New Roman" w:eastAsia="Calibri" w:cs="Times New Roman"/>
          <w:i/>
          <w:iCs/>
          <w:lang w:val="lt-LT"/>
        </w:rPr>
      </w:pPr>
      <w:r w:rsidRPr="002369AD">
        <w:rPr>
          <w:rFonts w:ascii="Times New Roman" w:hAnsi="Times New Roman" w:eastAsia="Calibri" w:cs="Times New Roman"/>
          <w:i/>
          <w:iCs/>
          <w:lang w:val="lt-LT"/>
        </w:rPr>
        <w:t xml:space="preserve"> </w:t>
      </w:r>
    </w:p>
    <w:p w:rsidRPr="00FF4376" w:rsidR="00FF4376" w:rsidP="00FF4376" w:rsidRDefault="00FF4376" w14:paraId="00AEDEBF" w14:textId="51CD5865">
      <w:pPr>
        <w:pStyle w:val="ListParagraph"/>
        <w:spacing w:before="60" w:after="60"/>
        <w:ind w:left="426"/>
        <w:jc w:val="both"/>
        <w:rPr>
          <w:b/>
          <w:bCs/>
        </w:rPr>
      </w:pPr>
      <w:r w:rsidRPr="00FF4376">
        <w:rPr>
          <w:b/>
          <w:bCs/>
        </w:rPr>
        <w:t>I</w:t>
      </w:r>
      <w:r>
        <w:rPr>
          <w:b/>
          <w:bCs/>
        </w:rPr>
        <w:t>I</w:t>
      </w:r>
      <w:r w:rsidRPr="00FF4376">
        <w:rPr>
          <w:b/>
          <w:bCs/>
        </w:rPr>
        <w:t xml:space="preserve"> pirkimo dalis. </w:t>
      </w:r>
      <w:r w:rsidRPr="00C73B21" w:rsidR="00C73B21">
        <w:rPr>
          <w:b/>
          <w:bCs/>
        </w:rPr>
        <w:t>Komandinio darbo mokymų paslaugos</w:t>
      </w:r>
    </w:p>
    <w:p w:rsidR="00FF4376" w:rsidP="00FF4376" w:rsidRDefault="00FF4376" w14:paraId="4FA3E6CE" w14:textId="77777777">
      <w:pPr>
        <w:pStyle w:val="ListParagraph"/>
        <w:spacing w:before="60" w:after="60"/>
        <w:ind w:left="108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82"/>
        <w:gridCol w:w="2854"/>
        <w:gridCol w:w="1578"/>
        <w:gridCol w:w="1402"/>
        <w:gridCol w:w="1417"/>
        <w:gridCol w:w="1695"/>
      </w:tblGrid>
      <w:tr w:rsidRPr="006B0D8C" w:rsidR="00FF4376" w:rsidTr="00CF5827" w14:paraId="75D03375" w14:textId="77777777">
        <w:trPr>
          <w:trHeight w:val="309"/>
        </w:trPr>
        <w:tc>
          <w:tcPr>
            <w:tcW w:w="682" w:type="dxa"/>
            <w:shd w:val="clear" w:color="auto" w:fill="F2F2F2" w:themeFill="background1" w:themeFillShade="F2"/>
            <w:vAlign w:val="center"/>
          </w:tcPr>
          <w:p w:rsidRPr="002369AD" w:rsidR="00FF4376" w:rsidP="00CF5827" w:rsidRDefault="00FF4376" w14:paraId="5DDA4720"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Eil. Nr.</w:t>
            </w:r>
          </w:p>
        </w:tc>
        <w:tc>
          <w:tcPr>
            <w:tcW w:w="2854" w:type="dxa"/>
            <w:shd w:val="clear" w:color="auto" w:fill="F2F2F2" w:themeFill="background1" w:themeFillShade="F2"/>
            <w:vAlign w:val="center"/>
          </w:tcPr>
          <w:p w:rsidRPr="002369AD" w:rsidR="00FF4376" w:rsidP="00CF5827" w:rsidRDefault="00FF4376" w14:paraId="19E77736" w14:textId="77777777">
            <w:pPr>
              <w:spacing w:before="60" w:after="60"/>
              <w:ind w:firstLine="0"/>
              <w:jc w:val="center"/>
              <w:rPr>
                <w:rFonts w:ascii="Times New Roman" w:hAnsi="Times New Roman" w:cs="Times New Roman"/>
                <w:b/>
                <w:iCs/>
                <w:lang w:val="lt-LT"/>
              </w:rPr>
            </w:pPr>
            <w:r w:rsidRPr="002369AD">
              <w:rPr>
                <w:rFonts w:ascii="Times New Roman" w:hAnsi="Times New Roman" w:cs="Times New Roman"/>
                <w:b/>
                <w:iCs/>
                <w:lang w:val="lt-LT"/>
              </w:rPr>
              <w:t>Pirkimo objektas, mato vienetas</w:t>
            </w:r>
          </w:p>
        </w:tc>
        <w:tc>
          <w:tcPr>
            <w:tcW w:w="1578" w:type="dxa"/>
            <w:shd w:val="clear" w:color="auto" w:fill="F2F2F2" w:themeFill="background1" w:themeFillShade="F2"/>
            <w:vAlign w:val="center"/>
          </w:tcPr>
          <w:p w:rsidR="00FF4376" w:rsidP="00CF5827" w:rsidRDefault="00FF4376" w14:paraId="5FD50B43" w14:textId="77777777">
            <w:pPr>
              <w:spacing w:before="60" w:after="60"/>
              <w:ind w:firstLine="0"/>
              <w:jc w:val="center"/>
              <w:rPr>
                <w:rFonts w:ascii="Times New Roman" w:hAnsi="Times New Roman" w:cs="Times New Roman"/>
                <w:b/>
                <w:lang w:val="lt-LT"/>
              </w:rPr>
            </w:pPr>
          </w:p>
          <w:p w:rsidR="00FF4376" w:rsidP="00CF5827" w:rsidRDefault="00FF4376" w14:paraId="0B1DEF78"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Matavimo vnt.</w:t>
            </w:r>
          </w:p>
          <w:p w:rsidRPr="002369AD" w:rsidR="00FF4376" w:rsidP="00CF5827" w:rsidRDefault="00FF4376" w14:paraId="1678982D" w14:textId="77777777">
            <w:pPr>
              <w:spacing w:before="60" w:after="60"/>
              <w:ind w:firstLine="0"/>
              <w:rPr>
                <w:rFonts w:ascii="Times New Roman" w:hAnsi="Times New Roman" w:cs="Times New Roman"/>
                <w:b/>
                <w:lang w:val="lt-LT"/>
              </w:rPr>
            </w:pPr>
          </w:p>
        </w:tc>
        <w:tc>
          <w:tcPr>
            <w:tcW w:w="1402" w:type="dxa"/>
            <w:tcBorders>
              <w:right w:val="single" w:color="auto" w:sz="4" w:space="0"/>
            </w:tcBorders>
            <w:shd w:val="clear" w:color="auto" w:fill="F2F2F2" w:themeFill="background1" w:themeFillShade="F2"/>
            <w:vAlign w:val="center"/>
          </w:tcPr>
          <w:p w:rsidR="00FF4376" w:rsidP="00CF5827" w:rsidRDefault="00FF4376" w14:paraId="2B72B810"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K</w:t>
            </w:r>
            <w:r w:rsidRPr="002369AD">
              <w:rPr>
                <w:rFonts w:ascii="Times New Roman" w:hAnsi="Times New Roman" w:cs="Times New Roman"/>
                <w:b/>
                <w:lang w:val="lt-LT"/>
              </w:rPr>
              <w:t>iekis</w:t>
            </w:r>
            <w:r>
              <w:rPr>
                <w:rFonts w:ascii="Times New Roman" w:hAnsi="Times New Roman" w:cs="Times New Roman"/>
                <w:b/>
                <w:lang w:val="lt-LT"/>
              </w:rPr>
              <w:t>/</w:t>
            </w:r>
          </w:p>
          <w:p w:rsidRPr="002369AD" w:rsidR="00FF4376" w:rsidP="00CF5827" w:rsidRDefault="00FF4376" w14:paraId="6B0BFCC0"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apimtys</w:t>
            </w:r>
          </w:p>
        </w:tc>
        <w:tc>
          <w:tcPr>
            <w:tcW w:w="1417" w:type="dxa"/>
            <w:tcBorders>
              <w:top w:val="single" w:color="auto" w:sz="4" w:space="0"/>
              <w:left w:val="single" w:color="auto" w:sz="4" w:space="0"/>
              <w:bottom w:val="single" w:color="auto" w:sz="4" w:space="0"/>
              <w:right w:val="single" w:color="auto" w:sz="4" w:space="0"/>
            </w:tcBorders>
            <w:shd w:val="clear" w:color="auto" w:fill="F2F2F2" w:themeFill="background1" w:themeFillShade="F2"/>
            <w:vAlign w:val="center"/>
          </w:tcPr>
          <w:p w:rsidRPr="002369AD" w:rsidR="00FF4376" w:rsidP="00CF5827" w:rsidRDefault="00FF4376" w14:paraId="45EC41C5"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Vieneto įkainis be PVM</w:t>
            </w:r>
          </w:p>
        </w:tc>
        <w:tc>
          <w:tcPr>
            <w:tcW w:w="1695" w:type="dxa"/>
            <w:tcBorders>
              <w:left w:val="single" w:color="auto" w:sz="4" w:space="0"/>
            </w:tcBorders>
            <w:shd w:val="clear" w:color="auto" w:fill="F2F2F2" w:themeFill="background1" w:themeFillShade="F2"/>
            <w:vAlign w:val="center"/>
          </w:tcPr>
          <w:p w:rsidRPr="002369AD" w:rsidR="00FF4376" w:rsidP="00CF5827" w:rsidRDefault="00FF4376" w14:paraId="13A3EB53"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Pasiūlymo kaina EUR</w:t>
            </w:r>
            <w:r w:rsidRPr="002369AD">
              <w:rPr>
                <w:rFonts w:ascii="Times New Roman" w:hAnsi="Times New Roman" w:cs="Times New Roman"/>
                <w:b/>
                <w:color w:val="FF0000"/>
                <w:lang w:val="lt-LT"/>
              </w:rPr>
              <w:t xml:space="preserve"> </w:t>
            </w:r>
            <w:r w:rsidRPr="002369AD">
              <w:rPr>
                <w:rFonts w:ascii="Times New Roman" w:hAnsi="Times New Roman" w:cs="Times New Roman"/>
                <w:b/>
                <w:lang w:val="lt-LT"/>
              </w:rPr>
              <w:t>be PVM</w:t>
            </w:r>
          </w:p>
          <w:p w:rsidRPr="002369AD" w:rsidR="00FF4376" w:rsidP="00CF5827" w:rsidRDefault="00FF4376" w14:paraId="128790F1" w14:textId="77777777">
            <w:pPr>
              <w:spacing w:before="60" w:after="60"/>
              <w:ind w:firstLine="0"/>
              <w:jc w:val="center"/>
              <w:rPr>
                <w:rFonts w:ascii="Times New Roman" w:hAnsi="Times New Roman" w:cs="Times New Roman"/>
                <w:i/>
                <w:lang w:val="lt-LT"/>
              </w:rPr>
            </w:pPr>
          </w:p>
        </w:tc>
      </w:tr>
      <w:tr w:rsidRPr="002369AD" w:rsidR="00FF4376" w:rsidTr="00CF5827" w14:paraId="700AA0F4" w14:textId="77777777">
        <w:trPr>
          <w:trHeight w:val="183"/>
        </w:trPr>
        <w:tc>
          <w:tcPr>
            <w:tcW w:w="682" w:type="dxa"/>
            <w:vAlign w:val="center"/>
          </w:tcPr>
          <w:p w:rsidRPr="00727F93" w:rsidR="00FF4376" w:rsidP="00CF5827" w:rsidRDefault="00FF4376" w14:paraId="4F52FB66" w14:textId="77777777">
            <w:pPr>
              <w:spacing w:after="60"/>
              <w:ind w:firstLine="34"/>
              <w:jc w:val="center"/>
              <w:rPr>
                <w:rFonts w:ascii="Times New Roman" w:hAnsi="Times New Roman" w:cs="Times New Roman"/>
                <w:i/>
                <w:lang w:val="lt-LT"/>
              </w:rPr>
            </w:pPr>
            <w:r w:rsidRPr="00727F93">
              <w:rPr>
                <w:rFonts w:ascii="Times New Roman" w:hAnsi="Times New Roman" w:cs="Times New Roman"/>
                <w:i/>
                <w:lang w:val="lt-LT"/>
              </w:rPr>
              <w:t>1</w:t>
            </w:r>
          </w:p>
        </w:tc>
        <w:tc>
          <w:tcPr>
            <w:tcW w:w="2854" w:type="dxa"/>
            <w:vAlign w:val="center"/>
          </w:tcPr>
          <w:p w:rsidRPr="00727F93" w:rsidR="00FF4376" w:rsidP="00CF5827" w:rsidRDefault="00FF4376" w14:paraId="3D836779" w14:textId="77777777">
            <w:pPr>
              <w:spacing w:after="60"/>
              <w:ind w:firstLine="0"/>
              <w:jc w:val="center"/>
              <w:rPr>
                <w:rFonts w:ascii="Times New Roman" w:hAnsi="Times New Roman" w:cs="Times New Roman"/>
                <w:i/>
                <w:iCs/>
                <w:lang w:val="lt-LT"/>
              </w:rPr>
            </w:pPr>
            <w:r w:rsidRPr="00727F93">
              <w:rPr>
                <w:rFonts w:ascii="Times New Roman" w:hAnsi="Times New Roman" w:cs="Times New Roman"/>
                <w:i/>
                <w:iCs/>
                <w:lang w:val="lt-LT"/>
              </w:rPr>
              <w:t>2</w:t>
            </w:r>
          </w:p>
        </w:tc>
        <w:tc>
          <w:tcPr>
            <w:tcW w:w="1578" w:type="dxa"/>
          </w:tcPr>
          <w:p w:rsidRPr="00727F93" w:rsidR="00FF4376" w:rsidP="00CF5827" w:rsidRDefault="00FF4376" w14:paraId="75256A9D" w14:textId="77777777">
            <w:pPr>
              <w:spacing w:after="60"/>
              <w:ind w:hanging="56"/>
              <w:jc w:val="center"/>
              <w:rPr>
                <w:rFonts w:ascii="Times New Roman" w:hAnsi="Times New Roman" w:cs="Times New Roman"/>
                <w:i/>
                <w:lang w:val="lt-LT"/>
              </w:rPr>
            </w:pPr>
            <w:r>
              <w:rPr>
                <w:rFonts w:ascii="Times New Roman" w:hAnsi="Times New Roman" w:cs="Times New Roman"/>
                <w:i/>
                <w:lang w:val="lt-LT"/>
              </w:rPr>
              <w:t>3</w:t>
            </w:r>
          </w:p>
        </w:tc>
        <w:tc>
          <w:tcPr>
            <w:tcW w:w="1402" w:type="dxa"/>
            <w:tcBorders>
              <w:right w:val="single" w:color="auto" w:sz="4" w:space="0"/>
            </w:tcBorders>
            <w:vAlign w:val="center"/>
          </w:tcPr>
          <w:p w:rsidRPr="00727F93" w:rsidR="00FF4376" w:rsidP="00CF5827" w:rsidRDefault="00FF4376" w14:paraId="37780B30" w14:textId="77777777">
            <w:pPr>
              <w:spacing w:after="60"/>
              <w:ind w:hanging="56"/>
              <w:jc w:val="center"/>
              <w:rPr>
                <w:rFonts w:ascii="Times New Roman" w:hAnsi="Times New Roman" w:cs="Times New Roman"/>
                <w:i/>
                <w:lang w:val="lt-LT"/>
              </w:rPr>
            </w:pPr>
            <w:r>
              <w:rPr>
                <w:rFonts w:ascii="Times New Roman" w:hAnsi="Times New Roman" w:cs="Times New Roman"/>
                <w:i/>
                <w:lang w:val="lt-LT"/>
              </w:rPr>
              <w:t>4</w:t>
            </w:r>
          </w:p>
        </w:tc>
        <w:tc>
          <w:tcPr>
            <w:tcW w:w="1417" w:type="dxa"/>
            <w:tcBorders>
              <w:top w:val="single" w:color="auto" w:sz="4" w:space="0"/>
              <w:left w:val="single" w:color="auto" w:sz="4" w:space="0"/>
              <w:bottom w:val="single" w:color="auto" w:sz="4" w:space="0"/>
              <w:right w:val="single" w:color="auto" w:sz="4" w:space="0"/>
            </w:tcBorders>
            <w:vAlign w:val="center"/>
          </w:tcPr>
          <w:p w:rsidRPr="00727F93" w:rsidR="00FF4376" w:rsidP="00CF5827" w:rsidRDefault="00FF4376" w14:paraId="1351F78C" w14:textId="77777777">
            <w:pPr>
              <w:spacing w:after="60"/>
              <w:ind w:hanging="18"/>
              <w:jc w:val="center"/>
              <w:rPr>
                <w:rFonts w:ascii="Times New Roman" w:hAnsi="Times New Roman" w:cs="Times New Roman"/>
                <w:i/>
                <w:lang w:val="lt-LT"/>
              </w:rPr>
            </w:pPr>
            <w:r>
              <w:rPr>
                <w:rFonts w:ascii="Times New Roman" w:hAnsi="Times New Roman" w:cs="Times New Roman"/>
                <w:i/>
                <w:lang w:val="lt-LT"/>
              </w:rPr>
              <w:t>5</w:t>
            </w:r>
          </w:p>
        </w:tc>
        <w:tc>
          <w:tcPr>
            <w:tcW w:w="1695" w:type="dxa"/>
            <w:tcBorders>
              <w:left w:val="single" w:color="auto" w:sz="4" w:space="0"/>
            </w:tcBorders>
            <w:vAlign w:val="center"/>
          </w:tcPr>
          <w:p w:rsidRPr="00727F93" w:rsidR="00FF4376" w:rsidP="00CF5827" w:rsidRDefault="00FF4376" w14:paraId="4A9277CC" w14:textId="77777777">
            <w:pPr>
              <w:spacing w:after="60"/>
              <w:ind w:firstLine="0"/>
              <w:jc w:val="center"/>
              <w:rPr>
                <w:rFonts w:ascii="Times New Roman" w:hAnsi="Times New Roman" w:cs="Times New Roman"/>
                <w:i/>
                <w:lang w:val="lt-LT"/>
              </w:rPr>
            </w:pPr>
            <w:r>
              <w:rPr>
                <w:rFonts w:ascii="Times New Roman" w:hAnsi="Times New Roman" w:cs="Times New Roman"/>
                <w:i/>
                <w:lang w:val="lt-LT"/>
              </w:rPr>
              <w:t>6 (4x5)</w:t>
            </w:r>
          </w:p>
        </w:tc>
      </w:tr>
      <w:tr w:rsidRPr="002369AD" w:rsidR="00FF4376" w:rsidTr="00CF5827" w14:paraId="54BB5861" w14:textId="77777777">
        <w:tc>
          <w:tcPr>
            <w:tcW w:w="682" w:type="dxa"/>
          </w:tcPr>
          <w:p w:rsidR="00FF4376" w:rsidP="00CF5827" w:rsidRDefault="00FF4376" w14:paraId="62CD944B"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3.</w:t>
            </w:r>
          </w:p>
        </w:tc>
        <w:tc>
          <w:tcPr>
            <w:tcW w:w="2854" w:type="dxa"/>
            <w:tcBorders>
              <w:top w:val="single" w:color="auto" w:sz="4" w:space="0"/>
              <w:left w:val="single" w:color="auto" w:sz="4" w:space="0"/>
              <w:bottom w:val="single" w:color="auto" w:sz="4" w:space="0"/>
              <w:right w:val="single" w:color="auto" w:sz="4" w:space="0"/>
            </w:tcBorders>
          </w:tcPr>
          <w:p w:rsidRPr="00787940" w:rsidR="00FF4376" w:rsidP="00CF5827" w:rsidRDefault="006964DF" w14:paraId="03BEF191" w14:textId="44D6F6BF">
            <w:pPr>
              <w:spacing w:before="60" w:after="60"/>
              <w:ind w:firstLine="0"/>
              <w:jc w:val="left"/>
              <w:rPr>
                <w:rFonts w:ascii="Times New Roman" w:hAnsi="Times New Roman" w:cs="Times New Roman"/>
                <w:iCs/>
                <w:lang w:val="lt-LT"/>
              </w:rPr>
            </w:pPr>
            <w:r>
              <w:rPr>
                <w:rFonts w:ascii="Times New Roman" w:hAnsi="Times New Roman" w:cs="Times New Roman"/>
                <w:iCs/>
                <w:lang w:val="lt-LT"/>
              </w:rPr>
              <w:t>16</w:t>
            </w:r>
            <w:r w:rsidR="00FF4376">
              <w:rPr>
                <w:rFonts w:ascii="Times New Roman" w:hAnsi="Times New Roman" w:cs="Times New Roman"/>
                <w:iCs/>
                <w:lang w:val="lt-LT"/>
              </w:rPr>
              <w:t xml:space="preserve"> </w:t>
            </w:r>
            <w:r w:rsidRPr="00787940" w:rsidR="00FF4376">
              <w:rPr>
                <w:rFonts w:ascii="Times New Roman" w:hAnsi="Times New Roman" w:cs="Times New Roman"/>
                <w:iCs/>
                <w:lang w:val="lt-LT"/>
              </w:rPr>
              <w:t>akad. val.</w:t>
            </w:r>
            <w:r>
              <w:rPr>
                <w:rFonts w:ascii="Times New Roman" w:hAnsi="Times New Roman" w:cs="Times New Roman"/>
                <w:iCs/>
                <w:lang w:val="lt-LT"/>
              </w:rPr>
              <w:t>ko</w:t>
            </w:r>
            <w:r w:rsidR="00021438">
              <w:rPr>
                <w:rFonts w:ascii="Times New Roman" w:hAnsi="Times New Roman" w:cs="Times New Roman"/>
                <w:iCs/>
                <w:lang w:val="lt-LT"/>
              </w:rPr>
              <w:t>m</w:t>
            </w:r>
            <w:r>
              <w:rPr>
                <w:rFonts w:ascii="Times New Roman" w:hAnsi="Times New Roman" w:cs="Times New Roman"/>
                <w:iCs/>
                <w:lang w:val="lt-LT"/>
              </w:rPr>
              <w:t xml:space="preserve">andinio darbo </w:t>
            </w:r>
            <w:r w:rsidR="00FF4376">
              <w:rPr>
                <w:rFonts w:ascii="Times New Roman" w:hAnsi="Times New Roman" w:cs="Times New Roman"/>
                <w:iCs/>
                <w:lang w:val="lt-LT"/>
              </w:rPr>
              <w:t xml:space="preserve"> mokymai</w:t>
            </w:r>
            <w:r w:rsidRPr="00787940" w:rsidR="00FF4376">
              <w:rPr>
                <w:rFonts w:ascii="Times New Roman" w:hAnsi="Times New Roman" w:cs="Times New Roman"/>
                <w:iCs/>
                <w:lang w:val="lt-LT"/>
              </w:rPr>
              <w:t xml:space="preserve"> </w:t>
            </w:r>
          </w:p>
        </w:tc>
        <w:tc>
          <w:tcPr>
            <w:tcW w:w="1578" w:type="dxa"/>
          </w:tcPr>
          <w:p w:rsidR="00FF4376" w:rsidP="00CF5827" w:rsidRDefault="00FF4376" w14:paraId="4F4605DE"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1 grupė</w:t>
            </w:r>
          </w:p>
        </w:tc>
        <w:tc>
          <w:tcPr>
            <w:tcW w:w="1402" w:type="dxa"/>
            <w:tcBorders>
              <w:right w:val="single" w:color="auto" w:sz="4" w:space="0"/>
            </w:tcBorders>
          </w:tcPr>
          <w:p w:rsidR="00FF4376" w:rsidP="00CF5827" w:rsidRDefault="00FF4376" w14:paraId="4C5BE659"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1</w:t>
            </w:r>
          </w:p>
        </w:tc>
        <w:tc>
          <w:tcPr>
            <w:tcW w:w="1417" w:type="dxa"/>
            <w:tcBorders>
              <w:top w:val="single" w:color="auto" w:sz="4" w:space="0"/>
              <w:left w:val="single" w:color="auto" w:sz="4" w:space="0"/>
              <w:bottom w:val="single" w:color="auto" w:sz="4" w:space="0"/>
              <w:right w:val="single" w:color="auto" w:sz="4" w:space="0"/>
            </w:tcBorders>
          </w:tcPr>
          <w:p w:rsidRPr="002369AD" w:rsidR="00FF4376" w:rsidP="00CF5827" w:rsidRDefault="00FF4376" w14:paraId="7CA0AFDB" w14:textId="77777777">
            <w:pPr>
              <w:spacing w:before="60" w:after="60"/>
              <w:ind w:firstLine="0"/>
              <w:rPr>
                <w:rFonts w:ascii="Times New Roman" w:hAnsi="Times New Roman" w:cs="Times New Roman"/>
                <w:lang w:val="lt-LT"/>
              </w:rPr>
            </w:pPr>
          </w:p>
        </w:tc>
        <w:tc>
          <w:tcPr>
            <w:tcW w:w="1695" w:type="dxa"/>
            <w:tcBorders>
              <w:left w:val="single" w:color="auto" w:sz="4" w:space="0"/>
            </w:tcBorders>
          </w:tcPr>
          <w:p w:rsidRPr="002369AD" w:rsidR="00FF4376" w:rsidP="00CF5827" w:rsidRDefault="00FF4376" w14:paraId="3B87685C" w14:textId="77777777">
            <w:pPr>
              <w:spacing w:before="60" w:after="60"/>
              <w:ind w:firstLine="0"/>
              <w:rPr>
                <w:rFonts w:ascii="Times New Roman" w:hAnsi="Times New Roman" w:cs="Times New Roman"/>
                <w:lang w:val="lt-LT"/>
              </w:rPr>
            </w:pPr>
          </w:p>
        </w:tc>
      </w:tr>
      <w:tr w:rsidRPr="002369AD" w:rsidR="00FF4376" w:rsidTr="00CF5827" w14:paraId="36BCB8D0" w14:textId="77777777">
        <w:tc>
          <w:tcPr>
            <w:tcW w:w="7933" w:type="dxa"/>
            <w:gridSpan w:val="5"/>
          </w:tcPr>
          <w:p w:rsidRPr="00666700" w:rsidR="00FF4376" w:rsidP="00CF5827" w:rsidRDefault="00FF4376" w14:paraId="323A5B9A" w14:textId="77777777">
            <w:pPr>
              <w:spacing w:before="60" w:after="60"/>
              <w:ind w:firstLine="41"/>
              <w:jc w:val="right"/>
              <w:rPr>
                <w:rFonts w:ascii="Times New Roman" w:hAnsi="Times New Roman" w:cs="Times New Roman"/>
                <w:lang w:val="lt-LT"/>
              </w:rPr>
            </w:pPr>
            <w:r w:rsidRPr="002369AD">
              <w:rPr>
                <w:rFonts w:ascii="Times New Roman" w:hAnsi="Times New Roman" w:cs="Times New Roman"/>
                <w:b/>
                <w:bCs/>
                <w:lang w:val="lt-LT"/>
              </w:rPr>
              <w:t xml:space="preserve">Pasiūlymo kaina EUR </w:t>
            </w:r>
            <w:r>
              <w:rPr>
                <w:rFonts w:ascii="Times New Roman" w:hAnsi="Times New Roman" w:cs="Times New Roman"/>
                <w:b/>
                <w:bCs/>
                <w:lang w:val="lt-LT"/>
              </w:rPr>
              <w:t>be</w:t>
            </w:r>
            <w:r w:rsidRPr="002369AD">
              <w:rPr>
                <w:rFonts w:ascii="Times New Roman" w:hAnsi="Times New Roman" w:cs="Times New Roman"/>
                <w:b/>
                <w:bCs/>
                <w:lang w:val="lt-LT"/>
              </w:rPr>
              <w:t xml:space="preserve"> PVM</w:t>
            </w:r>
            <w:r>
              <w:rPr>
                <w:rFonts w:ascii="Times New Roman" w:hAnsi="Times New Roman" w:cs="Times New Roman"/>
                <w:b/>
                <w:bCs/>
                <w:lang w:val="lt-LT"/>
              </w:rPr>
              <w:t xml:space="preserve"> </w:t>
            </w:r>
          </w:p>
        </w:tc>
        <w:tc>
          <w:tcPr>
            <w:tcW w:w="1695" w:type="dxa"/>
          </w:tcPr>
          <w:p w:rsidRPr="002369AD" w:rsidR="00FF4376" w:rsidP="00CF5827" w:rsidRDefault="00FF4376" w14:paraId="03D8FF09" w14:textId="77777777">
            <w:pPr>
              <w:spacing w:before="60" w:after="60"/>
              <w:ind w:firstLine="41"/>
              <w:jc w:val="center"/>
              <w:rPr>
                <w:rFonts w:ascii="Times New Roman" w:hAnsi="Times New Roman" w:cs="Times New Roman"/>
                <w:lang w:val="lt-LT"/>
              </w:rPr>
            </w:pPr>
          </w:p>
        </w:tc>
      </w:tr>
      <w:tr w:rsidRPr="002369AD" w:rsidR="00FF4376" w:rsidTr="00CF5827" w14:paraId="2EA8CADE" w14:textId="77777777">
        <w:tc>
          <w:tcPr>
            <w:tcW w:w="7933" w:type="dxa"/>
            <w:gridSpan w:val="5"/>
          </w:tcPr>
          <w:p w:rsidRPr="002369AD" w:rsidR="00FF4376" w:rsidP="00CF5827" w:rsidRDefault="00FF4376" w14:paraId="010AD46A" w14:textId="680EA0DA">
            <w:pPr>
              <w:spacing w:before="60" w:after="60"/>
              <w:ind w:firstLine="41"/>
              <w:jc w:val="right"/>
              <w:rPr>
                <w:rFonts w:ascii="Times New Roman" w:hAnsi="Times New Roman" w:cs="Times New Roman"/>
                <w:b/>
                <w:lang w:val="lt-LT"/>
              </w:rPr>
            </w:pPr>
            <w:r w:rsidRPr="002369AD">
              <w:rPr>
                <w:rFonts w:ascii="Times New Roman" w:hAnsi="Times New Roman" w:cs="Times New Roman"/>
                <w:b/>
                <w:lang w:val="lt-LT"/>
              </w:rPr>
              <w:t xml:space="preserve">PVM </w:t>
            </w:r>
            <w:r w:rsidRPr="002369AD">
              <w:rPr>
                <w:rFonts w:ascii="Times New Roman" w:hAnsi="Times New Roman" w:cs="Times New Roman"/>
                <w:i/>
                <w:lang w:val="lt-LT"/>
              </w:rPr>
              <w:t>(pildoma, jei taikoma)</w:t>
            </w:r>
            <w:r>
              <w:rPr>
                <w:rFonts w:ascii="Times New Roman" w:hAnsi="Times New Roman" w:cs="Times New Roman"/>
                <w:iCs/>
                <w:lang w:val="lt-LT"/>
              </w:rPr>
              <w:t>*</w:t>
            </w:r>
          </w:p>
        </w:tc>
        <w:tc>
          <w:tcPr>
            <w:tcW w:w="1695" w:type="dxa"/>
          </w:tcPr>
          <w:p w:rsidRPr="002369AD" w:rsidR="00FF4376" w:rsidP="00CF5827" w:rsidRDefault="00FF4376" w14:paraId="1783999D" w14:textId="77777777">
            <w:pPr>
              <w:spacing w:before="60" w:after="60"/>
              <w:ind w:firstLine="41"/>
              <w:jc w:val="center"/>
              <w:rPr>
                <w:rFonts w:ascii="Times New Roman" w:hAnsi="Times New Roman" w:cs="Times New Roman"/>
                <w:lang w:val="lt-LT"/>
              </w:rPr>
            </w:pPr>
          </w:p>
        </w:tc>
      </w:tr>
      <w:tr w:rsidRPr="002369AD" w:rsidR="00FF4376" w:rsidTr="00CF5827" w14:paraId="214DB2CE" w14:textId="77777777">
        <w:tc>
          <w:tcPr>
            <w:tcW w:w="7933" w:type="dxa"/>
            <w:gridSpan w:val="5"/>
          </w:tcPr>
          <w:p w:rsidRPr="00D85B9F" w:rsidR="00FF4376" w:rsidP="00CF5827" w:rsidRDefault="00FF4376" w14:paraId="1C7B79C9" w14:textId="7E9ABE9F">
            <w:pPr>
              <w:spacing w:before="60" w:after="60"/>
              <w:jc w:val="right"/>
              <w:rPr>
                <w:rFonts w:ascii="Times New Roman" w:hAnsi="Times New Roman" w:cs="Times New Roman"/>
                <w:lang w:val="lt-LT"/>
              </w:rPr>
            </w:pPr>
            <w:r w:rsidRPr="002369AD">
              <w:rPr>
                <w:rFonts w:ascii="Times New Roman" w:hAnsi="Times New Roman" w:cs="Times New Roman"/>
                <w:b/>
                <w:bCs/>
                <w:lang w:val="lt-LT"/>
              </w:rPr>
              <w:t>Pasiūlymo kaina EUR su PVM</w:t>
            </w:r>
            <w:r w:rsidRPr="002369AD">
              <w:rPr>
                <w:rStyle w:val="FootnoteReference"/>
                <w:rFonts w:ascii="Times New Roman" w:hAnsi="Times New Roman" w:cs="Times New Roman"/>
                <w:b/>
                <w:bCs/>
                <w:lang w:val="lt-LT"/>
              </w:rPr>
              <w:footnoteReference w:id="6"/>
            </w:r>
            <w:r w:rsidRPr="002369AD">
              <w:rPr>
                <w:rFonts w:ascii="Times New Roman" w:hAnsi="Times New Roman" w:cs="Times New Roman"/>
                <w:b/>
                <w:bCs/>
                <w:lang w:val="lt-LT"/>
              </w:rPr>
              <w:t xml:space="preserve"> </w:t>
            </w:r>
          </w:p>
        </w:tc>
        <w:tc>
          <w:tcPr>
            <w:tcW w:w="1695" w:type="dxa"/>
          </w:tcPr>
          <w:p w:rsidRPr="002369AD" w:rsidR="00FF4376" w:rsidP="00CF5827" w:rsidRDefault="00FF4376" w14:paraId="47FBC8A8" w14:textId="77777777">
            <w:pPr>
              <w:spacing w:before="60" w:after="60"/>
              <w:ind w:firstLine="41"/>
              <w:jc w:val="center"/>
              <w:rPr>
                <w:rFonts w:ascii="Times New Roman" w:hAnsi="Times New Roman" w:cs="Times New Roman"/>
                <w:lang w:val="lt-LT"/>
              </w:rPr>
            </w:pPr>
          </w:p>
        </w:tc>
      </w:tr>
    </w:tbl>
    <w:p w:rsidR="00FF4376" w:rsidP="00FF4376" w:rsidRDefault="00FF4376" w14:paraId="3CD15BDB" w14:textId="77777777">
      <w:pPr>
        <w:widowControl w:val="0"/>
        <w:ind w:right="-567" w:firstLine="0"/>
        <w:rPr>
          <w:rFonts w:ascii="Times New Roman" w:hAnsi="Times New Roman" w:cs="Times New Roman"/>
          <w:i/>
          <w:iCs/>
          <w:lang w:val="lt-LT"/>
        </w:rPr>
      </w:pPr>
    </w:p>
    <w:p w:rsidR="00FF4376" w:rsidP="00FF4376" w:rsidRDefault="00FF4376" w14:paraId="79201BA7" w14:textId="358C726D">
      <w:pPr>
        <w:widowControl w:val="0"/>
        <w:ind w:right="-567" w:firstLine="0"/>
        <w:rPr>
          <w:rFonts w:ascii="Times New Roman" w:hAnsi="Times New Roman" w:eastAsia="Calibri" w:cs="Times New Roman"/>
          <w:i/>
          <w:iCs/>
          <w:lang w:val="lt-LT"/>
        </w:rPr>
      </w:pPr>
      <w:r>
        <w:rPr>
          <w:rFonts w:ascii="Times New Roman" w:hAnsi="Times New Roman" w:cs="Times New Roman"/>
          <w:i/>
          <w:iCs/>
          <w:lang w:val="lt-LT"/>
        </w:rPr>
        <w:t>*</w:t>
      </w:r>
      <w:r w:rsidRPr="002369AD">
        <w:rPr>
          <w:rFonts w:ascii="Times New Roman" w:hAnsi="Times New Roman" w:eastAsia="Calibri" w:cs="Times New Roman"/>
          <w:i/>
          <w:iCs/>
          <w:lang w:val="lt-LT"/>
        </w:rPr>
        <w:t xml:space="preserve"> Jei „PVM“ laukas nepildomas, nurodykite priežastis, dėl kurių PVM nemokamas</w:t>
      </w:r>
      <w:r w:rsidRPr="002369AD">
        <w:rPr>
          <w:rStyle w:val="FootnoteReference"/>
          <w:rFonts w:ascii="Times New Roman" w:hAnsi="Times New Roman" w:eastAsia="Calibri" w:cs="Times New Roman"/>
          <w:i/>
          <w:iCs/>
          <w:lang w:val="lt-LT"/>
        </w:rPr>
        <w:footnoteReference w:id="7"/>
      </w:r>
      <w:r w:rsidRPr="002369AD">
        <w:rPr>
          <w:rFonts w:ascii="Times New Roman" w:hAnsi="Times New Roman" w:eastAsia="Calibri" w:cs="Times New Roman"/>
          <w:i/>
          <w:iCs/>
          <w:lang w:val="lt-LT"/>
        </w:rPr>
        <w:t>:</w:t>
      </w:r>
    </w:p>
    <w:p w:rsidR="00FF4376" w:rsidP="00FF4376" w:rsidRDefault="00FF4376" w14:paraId="5FD1CE87" w14:textId="77777777">
      <w:pPr>
        <w:widowControl w:val="0"/>
        <w:ind w:right="-567" w:firstLine="0"/>
        <w:rPr>
          <w:rFonts w:ascii="Times New Roman" w:hAnsi="Times New Roman" w:eastAsia="Calibri" w:cs="Times New Roman"/>
          <w:i/>
          <w:iCs/>
          <w:lang w:val="lt-LT"/>
        </w:rPr>
      </w:pPr>
    </w:p>
    <w:p w:rsidRPr="00894798" w:rsidR="00FF4376" w:rsidP="00FF4376" w:rsidRDefault="00FF4376" w14:paraId="0EECEA70" w14:textId="77777777">
      <w:pPr>
        <w:widowControl w:val="0"/>
        <w:ind w:right="-567" w:firstLine="0"/>
        <w:rPr>
          <w:rFonts w:ascii="Times New Roman" w:hAnsi="Times New Roman" w:eastAsia="Calibri" w:cs="Times New Roman"/>
          <w:lang w:val="lt-LT"/>
        </w:rPr>
      </w:pPr>
      <w:r w:rsidRPr="00894798">
        <w:rPr>
          <w:rFonts w:ascii="Times New Roman" w:hAnsi="Times New Roman" w:eastAsia="Calibri" w:cs="Times New Roman"/>
          <w:lang w:val="lt-LT"/>
        </w:rPr>
        <w:t>Bendra pasiūlymo kaina su PVM __________________ EUR (įrašyti sumą žodžiais).</w:t>
      </w:r>
    </w:p>
    <w:p w:rsidR="00FF4376" w:rsidP="00B83791" w:rsidRDefault="00FF4376" w14:paraId="25DC47B8" w14:textId="77777777">
      <w:pPr>
        <w:widowControl w:val="0"/>
        <w:ind w:right="-1" w:firstLine="0"/>
        <w:rPr>
          <w:rFonts w:ascii="Times New Roman" w:hAnsi="Times New Roman" w:eastAsia="Calibri" w:cs="Times New Roman"/>
          <w:i/>
          <w:iCs/>
          <w:lang w:val="lt-LT"/>
        </w:rPr>
      </w:pPr>
    </w:p>
    <w:p w:rsidR="00FF4376" w:rsidP="00B83791" w:rsidRDefault="00FF4376" w14:paraId="4812963A" w14:textId="77777777">
      <w:pPr>
        <w:widowControl w:val="0"/>
        <w:ind w:right="-1" w:firstLine="0"/>
        <w:rPr>
          <w:rFonts w:ascii="Times New Roman" w:hAnsi="Times New Roman" w:eastAsia="Calibri" w:cs="Times New Roman"/>
          <w:i/>
          <w:iCs/>
          <w:lang w:val="lt-LT"/>
        </w:rPr>
      </w:pPr>
    </w:p>
    <w:p w:rsidRPr="00FF4376" w:rsidR="006964DF" w:rsidP="006964DF" w:rsidRDefault="006964DF" w14:paraId="7EF7B7C6" w14:textId="70B90E71">
      <w:pPr>
        <w:pStyle w:val="ListParagraph"/>
        <w:spacing w:before="60" w:after="60"/>
        <w:ind w:left="426"/>
        <w:jc w:val="both"/>
        <w:rPr>
          <w:b/>
          <w:bCs/>
        </w:rPr>
      </w:pPr>
      <w:r w:rsidRPr="00FF4376">
        <w:rPr>
          <w:b/>
          <w:bCs/>
        </w:rPr>
        <w:t>I</w:t>
      </w:r>
      <w:r>
        <w:rPr>
          <w:b/>
          <w:bCs/>
        </w:rPr>
        <w:t>II</w:t>
      </w:r>
      <w:r w:rsidRPr="00FF4376">
        <w:rPr>
          <w:b/>
          <w:bCs/>
        </w:rPr>
        <w:t xml:space="preserve"> pirkimo dalis. </w:t>
      </w:r>
      <w:r w:rsidRPr="003D149B" w:rsidR="003D149B">
        <w:rPr>
          <w:b/>
          <w:bCs/>
        </w:rPr>
        <w:t>Mediacijos praktikos mokymų paslaugos</w:t>
      </w:r>
    </w:p>
    <w:p w:rsidR="006964DF" w:rsidP="006964DF" w:rsidRDefault="006964DF" w14:paraId="00522B85" w14:textId="77777777">
      <w:pPr>
        <w:pStyle w:val="ListParagraph"/>
        <w:spacing w:before="60" w:after="60"/>
        <w:ind w:left="108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82"/>
        <w:gridCol w:w="2854"/>
        <w:gridCol w:w="1578"/>
        <w:gridCol w:w="1402"/>
        <w:gridCol w:w="1417"/>
        <w:gridCol w:w="1695"/>
      </w:tblGrid>
      <w:tr w:rsidRPr="006B0D8C" w:rsidR="006964DF" w:rsidTr="00CF5827" w14:paraId="22A02A9F" w14:textId="77777777">
        <w:trPr>
          <w:trHeight w:val="309"/>
        </w:trPr>
        <w:tc>
          <w:tcPr>
            <w:tcW w:w="682" w:type="dxa"/>
            <w:shd w:val="clear" w:color="auto" w:fill="F2F2F2" w:themeFill="background1" w:themeFillShade="F2"/>
            <w:vAlign w:val="center"/>
          </w:tcPr>
          <w:p w:rsidRPr="002369AD" w:rsidR="006964DF" w:rsidP="00CF5827" w:rsidRDefault="006964DF" w14:paraId="6B5C3D7E"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Eil. Nr.</w:t>
            </w:r>
          </w:p>
        </w:tc>
        <w:tc>
          <w:tcPr>
            <w:tcW w:w="2854" w:type="dxa"/>
            <w:shd w:val="clear" w:color="auto" w:fill="F2F2F2" w:themeFill="background1" w:themeFillShade="F2"/>
            <w:vAlign w:val="center"/>
          </w:tcPr>
          <w:p w:rsidRPr="002369AD" w:rsidR="006964DF" w:rsidP="00CF5827" w:rsidRDefault="006964DF" w14:paraId="4CB0031C" w14:textId="77777777">
            <w:pPr>
              <w:spacing w:before="60" w:after="60"/>
              <w:ind w:firstLine="0"/>
              <w:jc w:val="center"/>
              <w:rPr>
                <w:rFonts w:ascii="Times New Roman" w:hAnsi="Times New Roman" w:cs="Times New Roman"/>
                <w:b/>
                <w:iCs/>
                <w:lang w:val="lt-LT"/>
              </w:rPr>
            </w:pPr>
            <w:r w:rsidRPr="002369AD">
              <w:rPr>
                <w:rFonts w:ascii="Times New Roman" w:hAnsi="Times New Roman" w:cs="Times New Roman"/>
                <w:b/>
                <w:iCs/>
                <w:lang w:val="lt-LT"/>
              </w:rPr>
              <w:t>Pirkimo objektas, mato vienetas</w:t>
            </w:r>
          </w:p>
        </w:tc>
        <w:tc>
          <w:tcPr>
            <w:tcW w:w="1578" w:type="dxa"/>
            <w:shd w:val="clear" w:color="auto" w:fill="F2F2F2" w:themeFill="background1" w:themeFillShade="F2"/>
            <w:vAlign w:val="center"/>
          </w:tcPr>
          <w:p w:rsidR="006964DF" w:rsidP="00CF5827" w:rsidRDefault="006964DF" w14:paraId="17742676" w14:textId="77777777">
            <w:pPr>
              <w:spacing w:before="60" w:after="60"/>
              <w:ind w:firstLine="0"/>
              <w:jc w:val="center"/>
              <w:rPr>
                <w:rFonts w:ascii="Times New Roman" w:hAnsi="Times New Roman" w:cs="Times New Roman"/>
                <w:b/>
                <w:lang w:val="lt-LT"/>
              </w:rPr>
            </w:pPr>
          </w:p>
          <w:p w:rsidR="006964DF" w:rsidP="00CF5827" w:rsidRDefault="006964DF" w14:paraId="5DF435D0"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Matavimo vnt.</w:t>
            </w:r>
          </w:p>
          <w:p w:rsidRPr="002369AD" w:rsidR="006964DF" w:rsidP="00CF5827" w:rsidRDefault="006964DF" w14:paraId="7CC14832" w14:textId="77777777">
            <w:pPr>
              <w:spacing w:before="60" w:after="60"/>
              <w:ind w:firstLine="0"/>
              <w:rPr>
                <w:rFonts w:ascii="Times New Roman" w:hAnsi="Times New Roman" w:cs="Times New Roman"/>
                <w:b/>
                <w:lang w:val="lt-LT"/>
              </w:rPr>
            </w:pPr>
          </w:p>
        </w:tc>
        <w:tc>
          <w:tcPr>
            <w:tcW w:w="1402" w:type="dxa"/>
            <w:tcBorders>
              <w:right w:val="single" w:color="auto" w:sz="4" w:space="0"/>
            </w:tcBorders>
            <w:shd w:val="clear" w:color="auto" w:fill="F2F2F2" w:themeFill="background1" w:themeFillShade="F2"/>
            <w:vAlign w:val="center"/>
          </w:tcPr>
          <w:p w:rsidR="006964DF" w:rsidP="00CF5827" w:rsidRDefault="006964DF" w14:paraId="1DFBABFD"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K</w:t>
            </w:r>
            <w:r w:rsidRPr="002369AD">
              <w:rPr>
                <w:rFonts w:ascii="Times New Roman" w:hAnsi="Times New Roman" w:cs="Times New Roman"/>
                <w:b/>
                <w:lang w:val="lt-LT"/>
              </w:rPr>
              <w:t>iekis</w:t>
            </w:r>
            <w:r>
              <w:rPr>
                <w:rFonts w:ascii="Times New Roman" w:hAnsi="Times New Roman" w:cs="Times New Roman"/>
                <w:b/>
                <w:lang w:val="lt-LT"/>
              </w:rPr>
              <w:t>/</w:t>
            </w:r>
          </w:p>
          <w:p w:rsidRPr="002369AD" w:rsidR="006964DF" w:rsidP="00CF5827" w:rsidRDefault="006964DF" w14:paraId="5B01CC45"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apimtys</w:t>
            </w:r>
          </w:p>
        </w:tc>
        <w:tc>
          <w:tcPr>
            <w:tcW w:w="1417" w:type="dxa"/>
            <w:tcBorders>
              <w:top w:val="single" w:color="auto" w:sz="4" w:space="0"/>
              <w:left w:val="single" w:color="auto" w:sz="4" w:space="0"/>
              <w:bottom w:val="single" w:color="auto" w:sz="4" w:space="0"/>
              <w:right w:val="single" w:color="auto" w:sz="4" w:space="0"/>
            </w:tcBorders>
            <w:shd w:val="clear" w:color="auto" w:fill="F2F2F2" w:themeFill="background1" w:themeFillShade="F2"/>
            <w:vAlign w:val="center"/>
          </w:tcPr>
          <w:p w:rsidRPr="002369AD" w:rsidR="006964DF" w:rsidP="00CF5827" w:rsidRDefault="006964DF" w14:paraId="6F065838"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Vieneto įkainis be PVM</w:t>
            </w:r>
          </w:p>
        </w:tc>
        <w:tc>
          <w:tcPr>
            <w:tcW w:w="1695" w:type="dxa"/>
            <w:tcBorders>
              <w:left w:val="single" w:color="auto" w:sz="4" w:space="0"/>
            </w:tcBorders>
            <w:shd w:val="clear" w:color="auto" w:fill="F2F2F2" w:themeFill="background1" w:themeFillShade="F2"/>
            <w:vAlign w:val="center"/>
          </w:tcPr>
          <w:p w:rsidRPr="002369AD" w:rsidR="006964DF" w:rsidP="00CF5827" w:rsidRDefault="006964DF" w14:paraId="61733E6C"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Pasiūlymo kaina EUR</w:t>
            </w:r>
            <w:r w:rsidRPr="002369AD">
              <w:rPr>
                <w:rFonts w:ascii="Times New Roman" w:hAnsi="Times New Roman" w:cs="Times New Roman"/>
                <w:b/>
                <w:color w:val="FF0000"/>
                <w:lang w:val="lt-LT"/>
              </w:rPr>
              <w:t xml:space="preserve"> </w:t>
            </w:r>
            <w:r w:rsidRPr="002369AD">
              <w:rPr>
                <w:rFonts w:ascii="Times New Roman" w:hAnsi="Times New Roman" w:cs="Times New Roman"/>
                <w:b/>
                <w:lang w:val="lt-LT"/>
              </w:rPr>
              <w:t>be PVM</w:t>
            </w:r>
          </w:p>
          <w:p w:rsidRPr="002369AD" w:rsidR="006964DF" w:rsidP="00CF5827" w:rsidRDefault="006964DF" w14:paraId="1D2EAC99" w14:textId="77777777">
            <w:pPr>
              <w:spacing w:before="60" w:after="60"/>
              <w:ind w:firstLine="0"/>
              <w:jc w:val="center"/>
              <w:rPr>
                <w:rFonts w:ascii="Times New Roman" w:hAnsi="Times New Roman" w:cs="Times New Roman"/>
                <w:i/>
                <w:lang w:val="lt-LT"/>
              </w:rPr>
            </w:pPr>
          </w:p>
        </w:tc>
      </w:tr>
      <w:tr w:rsidRPr="002369AD" w:rsidR="006964DF" w:rsidTr="00CF5827" w14:paraId="27E12275" w14:textId="77777777">
        <w:trPr>
          <w:trHeight w:val="183"/>
        </w:trPr>
        <w:tc>
          <w:tcPr>
            <w:tcW w:w="682" w:type="dxa"/>
            <w:vAlign w:val="center"/>
          </w:tcPr>
          <w:p w:rsidRPr="00727F93" w:rsidR="006964DF" w:rsidP="00CF5827" w:rsidRDefault="006964DF" w14:paraId="758FE2B6" w14:textId="77777777">
            <w:pPr>
              <w:spacing w:after="60"/>
              <w:ind w:firstLine="34"/>
              <w:jc w:val="center"/>
              <w:rPr>
                <w:rFonts w:ascii="Times New Roman" w:hAnsi="Times New Roman" w:cs="Times New Roman"/>
                <w:i/>
                <w:lang w:val="lt-LT"/>
              </w:rPr>
            </w:pPr>
            <w:r w:rsidRPr="00727F93">
              <w:rPr>
                <w:rFonts w:ascii="Times New Roman" w:hAnsi="Times New Roman" w:cs="Times New Roman"/>
                <w:i/>
                <w:lang w:val="lt-LT"/>
              </w:rPr>
              <w:t>1</w:t>
            </w:r>
          </w:p>
        </w:tc>
        <w:tc>
          <w:tcPr>
            <w:tcW w:w="2854" w:type="dxa"/>
            <w:vAlign w:val="center"/>
          </w:tcPr>
          <w:p w:rsidRPr="00727F93" w:rsidR="006964DF" w:rsidP="00CF5827" w:rsidRDefault="006964DF" w14:paraId="2BF94EDD" w14:textId="77777777">
            <w:pPr>
              <w:spacing w:after="60"/>
              <w:ind w:firstLine="0"/>
              <w:jc w:val="center"/>
              <w:rPr>
                <w:rFonts w:ascii="Times New Roman" w:hAnsi="Times New Roman" w:cs="Times New Roman"/>
                <w:i/>
                <w:iCs/>
                <w:lang w:val="lt-LT"/>
              </w:rPr>
            </w:pPr>
            <w:r w:rsidRPr="00727F93">
              <w:rPr>
                <w:rFonts w:ascii="Times New Roman" w:hAnsi="Times New Roman" w:cs="Times New Roman"/>
                <w:i/>
                <w:iCs/>
                <w:lang w:val="lt-LT"/>
              </w:rPr>
              <w:t>2</w:t>
            </w:r>
          </w:p>
        </w:tc>
        <w:tc>
          <w:tcPr>
            <w:tcW w:w="1578" w:type="dxa"/>
          </w:tcPr>
          <w:p w:rsidRPr="00727F93" w:rsidR="006964DF" w:rsidP="00CF5827" w:rsidRDefault="006964DF" w14:paraId="165339BF" w14:textId="77777777">
            <w:pPr>
              <w:spacing w:after="60"/>
              <w:ind w:hanging="56"/>
              <w:jc w:val="center"/>
              <w:rPr>
                <w:rFonts w:ascii="Times New Roman" w:hAnsi="Times New Roman" w:cs="Times New Roman"/>
                <w:i/>
                <w:lang w:val="lt-LT"/>
              </w:rPr>
            </w:pPr>
            <w:r>
              <w:rPr>
                <w:rFonts w:ascii="Times New Roman" w:hAnsi="Times New Roman" w:cs="Times New Roman"/>
                <w:i/>
                <w:lang w:val="lt-LT"/>
              </w:rPr>
              <w:t>3</w:t>
            </w:r>
          </w:p>
        </w:tc>
        <w:tc>
          <w:tcPr>
            <w:tcW w:w="1402" w:type="dxa"/>
            <w:tcBorders>
              <w:right w:val="single" w:color="auto" w:sz="4" w:space="0"/>
            </w:tcBorders>
            <w:vAlign w:val="center"/>
          </w:tcPr>
          <w:p w:rsidRPr="00727F93" w:rsidR="006964DF" w:rsidP="00CF5827" w:rsidRDefault="006964DF" w14:paraId="11DB167A" w14:textId="77777777">
            <w:pPr>
              <w:spacing w:after="60"/>
              <w:ind w:hanging="56"/>
              <w:jc w:val="center"/>
              <w:rPr>
                <w:rFonts w:ascii="Times New Roman" w:hAnsi="Times New Roman" w:cs="Times New Roman"/>
                <w:i/>
                <w:lang w:val="lt-LT"/>
              </w:rPr>
            </w:pPr>
            <w:r>
              <w:rPr>
                <w:rFonts w:ascii="Times New Roman" w:hAnsi="Times New Roman" w:cs="Times New Roman"/>
                <w:i/>
                <w:lang w:val="lt-LT"/>
              </w:rPr>
              <w:t>4</w:t>
            </w:r>
          </w:p>
        </w:tc>
        <w:tc>
          <w:tcPr>
            <w:tcW w:w="1417" w:type="dxa"/>
            <w:tcBorders>
              <w:top w:val="single" w:color="auto" w:sz="4" w:space="0"/>
              <w:left w:val="single" w:color="auto" w:sz="4" w:space="0"/>
              <w:bottom w:val="single" w:color="auto" w:sz="4" w:space="0"/>
              <w:right w:val="single" w:color="auto" w:sz="4" w:space="0"/>
            </w:tcBorders>
            <w:vAlign w:val="center"/>
          </w:tcPr>
          <w:p w:rsidRPr="00727F93" w:rsidR="006964DF" w:rsidP="00CF5827" w:rsidRDefault="006964DF" w14:paraId="1CFA01BE" w14:textId="77777777">
            <w:pPr>
              <w:spacing w:after="60"/>
              <w:ind w:hanging="18"/>
              <w:jc w:val="center"/>
              <w:rPr>
                <w:rFonts w:ascii="Times New Roman" w:hAnsi="Times New Roman" w:cs="Times New Roman"/>
                <w:i/>
                <w:lang w:val="lt-LT"/>
              </w:rPr>
            </w:pPr>
            <w:r>
              <w:rPr>
                <w:rFonts w:ascii="Times New Roman" w:hAnsi="Times New Roman" w:cs="Times New Roman"/>
                <w:i/>
                <w:lang w:val="lt-LT"/>
              </w:rPr>
              <w:t>5</w:t>
            </w:r>
          </w:p>
        </w:tc>
        <w:tc>
          <w:tcPr>
            <w:tcW w:w="1695" w:type="dxa"/>
            <w:tcBorders>
              <w:left w:val="single" w:color="auto" w:sz="4" w:space="0"/>
            </w:tcBorders>
            <w:vAlign w:val="center"/>
          </w:tcPr>
          <w:p w:rsidRPr="00727F93" w:rsidR="006964DF" w:rsidP="00CF5827" w:rsidRDefault="006964DF" w14:paraId="3E218B13" w14:textId="77777777">
            <w:pPr>
              <w:spacing w:after="60"/>
              <w:ind w:firstLine="0"/>
              <w:jc w:val="center"/>
              <w:rPr>
                <w:rFonts w:ascii="Times New Roman" w:hAnsi="Times New Roman" w:cs="Times New Roman"/>
                <w:i/>
                <w:lang w:val="lt-LT"/>
              </w:rPr>
            </w:pPr>
            <w:r>
              <w:rPr>
                <w:rFonts w:ascii="Times New Roman" w:hAnsi="Times New Roman" w:cs="Times New Roman"/>
                <w:i/>
                <w:lang w:val="lt-LT"/>
              </w:rPr>
              <w:t>6 (4x5)</w:t>
            </w:r>
          </w:p>
        </w:tc>
      </w:tr>
      <w:tr w:rsidRPr="002369AD" w:rsidR="006964DF" w:rsidTr="00CF5827" w14:paraId="0EC945EE" w14:textId="77777777">
        <w:tc>
          <w:tcPr>
            <w:tcW w:w="682" w:type="dxa"/>
          </w:tcPr>
          <w:p w:rsidR="006964DF" w:rsidP="00CF5827" w:rsidRDefault="006964DF" w14:paraId="02F3B215"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3.</w:t>
            </w:r>
          </w:p>
        </w:tc>
        <w:tc>
          <w:tcPr>
            <w:tcW w:w="2854" w:type="dxa"/>
            <w:tcBorders>
              <w:top w:val="single" w:color="auto" w:sz="4" w:space="0"/>
              <w:left w:val="single" w:color="auto" w:sz="4" w:space="0"/>
              <w:bottom w:val="single" w:color="auto" w:sz="4" w:space="0"/>
              <w:right w:val="single" w:color="auto" w:sz="4" w:space="0"/>
            </w:tcBorders>
          </w:tcPr>
          <w:p w:rsidRPr="00787940" w:rsidR="006964DF" w:rsidP="00CF5827" w:rsidRDefault="004D27F1" w14:paraId="5A037F5B" w14:textId="7E47FA3D">
            <w:pPr>
              <w:spacing w:before="60" w:after="60"/>
              <w:ind w:firstLine="0"/>
              <w:jc w:val="left"/>
              <w:rPr>
                <w:rFonts w:ascii="Times New Roman" w:hAnsi="Times New Roman" w:cs="Times New Roman"/>
                <w:iCs/>
                <w:lang w:val="lt-LT"/>
              </w:rPr>
            </w:pPr>
            <w:r>
              <w:rPr>
                <w:rFonts w:ascii="Times New Roman" w:hAnsi="Times New Roman" w:cs="Times New Roman"/>
                <w:iCs/>
                <w:lang w:val="lt-LT"/>
              </w:rPr>
              <w:t>42</w:t>
            </w:r>
            <w:r w:rsidR="006964DF">
              <w:rPr>
                <w:rFonts w:ascii="Times New Roman" w:hAnsi="Times New Roman" w:cs="Times New Roman"/>
                <w:iCs/>
                <w:lang w:val="lt-LT"/>
              </w:rPr>
              <w:t xml:space="preserve"> </w:t>
            </w:r>
            <w:r w:rsidRPr="00787940" w:rsidR="006964DF">
              <w:rPr>
                <w:rFonts w:ascii="Times New Roman" w:hAnsi="Times New Roman" w:cs="Times New Roman"/>
                <w:iCs/>
                <w:lang w:val="lt-LT"/>
              </w:rPr>
              <w:t>akad. val.</w:t>
            </w:r>
            <w:r w:rsidR="00E6757B">
              <w:rPr>
                <w:rFonts w:ascii="Times New Roman" w:hAnsi="Times New Roman" w:cs="Times New Roman"/>
                <w:iCs/>
                <w:lang w:val="lt-LT"/>
              </w:rPr>
              <w:t xml:space="preserve"> </w:t>
            </w:r>
            <w:r w:rsidR="002E3A4B">
              <w:rPr>
                <w:rFonts w:ascii="Times New Roman" w:hAnsi="Times New Roman" w:cs="Times New Roman"/>
                <w:iCs/>
                <w:lang w:val="lt-LT"/>
              </w:rPr>
              <w:t xml:space="preserve">mediacijos </w:t>
            </w:r>
            <w:r w:rsidR="00E6757B">
              <w:rPr>
                <w:rFonts w:ascii="Times New Roman" w:hAnsi="Times New Roman" w:cs="Times New Roman"/>
                <w:iCs/>
                <w:lang w:val="lt-LT"/>
              </w:rPr>
              <w:t>praktikos</w:t>
            </w:r>
            <w:r w:rsidR="006964DF">
              <w:rPr>
                <w:rFonts w:ascii="Times New Roman" w:hAnsi="Times New Roman" w:cs="Times New Roman"/>
                <w:iCs/>
                <w:lang w:val="lt-LT"/>
              </w:rPr>
              <w:t xml:space="preserve">  mokymai</w:t>
            </w:r>
            <w:r w:rsidRPr="00787940" w:rsidR="006964DF">
              <w:rPr>
                <w:rFonts w:ascii="Times New Roman" w:hAnsi="Times New Roman" w:cs="Times New Roman"/>
                <w:iCs/>
                <w:lang w:val="lt-LT"/>
              </w:rPr>
              <w:t xml:space="preserve"> </w:t>
            </w:r>
          </w:p>
        </w:tc>
        <w:tc>
          <w:tcPr>
            <w:tcW w:w="1578" w:type="dxa"/>
          </w:tcPr>
          <w:p w:rsidR="006964DF" w:rsidP="00CF5827" w:rsidRDefault="006964DF" w14:paraId="5339BAF3"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1 grupė</w:t>
            </w:r>
          </w:p>
        </w:tc>
        <w:tc>
          <w:tcPr>
            <w:tcW w:w="1402" w:type="dxa"/>
            <w:tcBorders>
              <w:right w:val="single" w:color="auto" w:sz="4" w:space="0"/>
            </w:tcBorders>
          </w:tcPr>
          <w:p w:rsidR="006964DF" w:rsidP="00CF5827" w:rsidRDefault="006964DF" w14:paraId="68C5D48A"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1</w:t>
            </w:r>
          </w:p>
        </w:tc>
        <w:tc>
          <w:tcPr>
            <w:tcW w:w="1417" w:type="dxa"/>
            <w:tcBorders>
              <w:top w:val="single" w:color="auto" w:sz="4" w:space="0"/>
              <w:left w:val="single" w:color="auto" w:sz="4" w:space="0"/>
              <w:bottom w:val="single" w:color="auto" w:sz="4" w:space="0"/>
              <w:right w:val="single" w:color="auto" w:sz="4" w:space="0"/>
            </w:tcBorders>
          </w:tcPr>
          <w:p w:rsidRPr="002369AD" w:rsidR="006964DF" w:rsidP="00CF5827" w:rsidRDefault="006964DF" w14:paraId="0877B14A" w14:textId="77777777">
            <w:pPr>
              <w:spacing w:before="60" w:after="60"/>
              <w:ind w:firstLine="0"/>
              <w:rPr>
                <w:rFonts w:ascii="Times New Roman" w:hAnsi="Times New Roman" w:cs="Times New Roman"/>
                <w:lang w:val="lt-LT"/>
              </w:rPr>
            </w:pPr>
          </w:p>
        </w:tc>
        <w:tc>
          <w:tcPr>
            <w:tcW w:w="1695" w:type="dxa"/>
            <w:tcBorders>
              <w:left w:val="single" w:color="auto" w:sz="4" w:space="0"/>
            </w:tcBorders>
          </w:tcPr>
          <w:p w:rsidRPr="002369AD" w:rsidR="006964DF" w:rsidP="00CF5827" w:rsidRDefault="006964DF" w14:paraId="72D920B9" w14:textId="77777777">
            <w:pPr>
              <w:spacing w:before="60" w:after="60"/>
              <w:ind w:firstLine="0"/>
              <w:rPr>
                <w:rFonts w:ascii="Times New Roman" w:hAnsi="Times New Roman" w:cs="Times New Roman"/>
                <w:lang w:val="lt-LT"/>
              </w:rPr>
            </w:pPr>
          </w:p>
        </w:tc>
      </w:tr>
      <w:tr w:rsidRPr="002369AD" w:rsidR="006964DF" w:rsidTr="00CF5827" w14:paraId="2045F7D3" w14:textId="77777777">
        <w:tc>
          <w:tcPr>
            <w:tcW w:w="7933" w:type="dxa"/>
            <w:gridSpan w:val="5"/>
          </w:tcPr>
          <w:p w:rsidRPr="00666700" w:rsidR="006964DF" w:rsidP="00CF5827" w:rsidRDefault="006964DF" w14:paraId="5A8C8484" w14:textId="77777777">
            <w:pPr>
              <w:spacing w:before="60" w:after="60"/>
              <w:ind w:firstLine="41"/>
              <w:jc w:val="right"/>
              <w:rPr>
                <w:rFonts w:ascii="Times New Roman" w:hAnsi="Times New Roman" w:cs="Times New Roman"/>
                <w:lang w:val="lt-LT"/>
              </w:rPr>
            </w:pPr>
            <w:r w:rsidRPr="002369AD">
              <w:rPr>
                <w:rFonts w:ascii="Times New Roman" w:hAnsi="Times New Roman" w:cs="Times New Roman"/>
                <w:b/>
                <w:bCs/>
                <w:lang w:val="lt-LT"/>
              </w:rPr>
              <w:t xml:space="preserve">Pasiūlymo kaina EUR </w:t>
            </w:r>
            <w:r>
              <w:rPr>
                <w:rFonts w:ascii="Times New Roman" w:hAnsi="Times New Roman" w:cs="Times New Roman"/>
                <w:b/>
                <w:bCs/>
                <w:lang w:val="lt-LT"/>
              </w:rPr>
              <w:t>be</w:t>
            </w:r>
            <w:r w:rsidRPr="002369AD">
              <w:rPr>
                <w:rFonts w:ascii="Times New Roman" w:hAnsi="Times New Roman" w:cs="Times New Roman"/>
                <w:b/>
                <w:bCs/>
                <w:lang w:val="lt-LT"/>
              </w:rPr>
              <w:t xml:space="preserve"> PVM</w:t>
            </w:r>
            <w:r>
              <w:rPr>
                <w:rFonts w:ascii="Times New Roman" w:hAnsi="Times New Roman" w:cs="Times New Roman"/>
                <w:b/>
                <w:bCs/>
                <w:lang w:val="lt-LT"/>
              </w:rPr>
              <w:t xml:space="preserve"> </w:t>
            </w:r>
          </w:p>
        </w:tc>
        <w:tc>
          <w:tcPr>
            <w:tcW w:w="1695" w:type="dxa"/>
          </w:tcPr>
          <w:p w:rsidRPr="002369AD" w:rsidR="006964DF" w:rsidP="00CF5827" w:rsidRDefault="006964DF" w14:paraId="5BC4999D" w14:textId="77777777">
            <w:pPr>
              <w:spacing w:before="60" w:after="60"/>
              <w:ind w:firstLine="41"/>
              <w:jc w:val="center"/>
              <w:rPr>
                <w:rFonts w:ascii="Times New Roman" w:hAnsi="Times New Roman" w:cs="Times New Roman"/>
                <w:lang w:val="lt-LT"/>
              </w:rPr>
            </w:pPr>
          </w:p>
        </w:tc>
      </w:tr>
      <w:tr w:rsidRPr="002369AD" w:rsidR="006964DF" w:rsidTr="00CF5827" w14:paraId="1D022E40" w14:textId="77777777">
        <w:tc>
          <w:tcPr>
            <w:tcW w:w="7933" w:type="dxa"/>
            <w:gridSpan w:val="5"/>
          </w:tcPr>
          <w:p w:rsidRPr="002369AD" w:rsidR="006964DF" w:rsidP="00CF5827" w:rsidRDefault="006964DF" w14:paraId="374120AF" w14:textId="77777777">
            <w:pPr>
              <w:spacing w:before="60" w:after="60"/>
              <w:ind w:firstLine="41"/>
              <w:jc w:val="right"/>
              <w:rPr>
                <w:rFonts w:ascii="Times New Roman" w:hAnsi="Times New Roman" w:cs="Times New Roman"/>
                <w:b/>
                <w:lang w:val="lt-LT"/>
              </w:rPr>
            </w:pPr>
            <w:r w:rsidRPr="002369AD">
              <w:rPr>
                <w:rFonts w:ascii="Times New Roman" w:hAnsi="Times New Roman" w:cs="Times New Roman"/>
                <w:b/>
                <w:lang w:val="lt-LT"/>
              </w:rPr>
              <w:lastRenderedPageBreak/>
              <w:t xml:space="preserve">PVM </w:t>
            </w:r>
            <w:r w:rsidRPr="002369AD">
              <w:rPr>
                <w:rFonts w:ascii="Times New Roman" w:hAnsi="Times New Roman" w:cs="Times New Roman"/>
                <w:i/>
                <w:lang w:val="lt-LT"/>
              </w:rPr>
              <w:t>(pildoma, jei taikoma)</w:t>
            </w:r>
            <w:r>
              <w:rPr>
                <w:rFonts w:ascii="Times New Roman" w:hAnsi="Times New Roman" w:cs="Times New Roman"/>
                <w:iCs/>
                <w:lang w:val="lt-LT"/>
              </w:rPr>
              <w:t>*</w:t>
            </w:r>
          </w:p>
        </w:tc>
        <w:tc>
          <w:tcPr>
            <w:tcW w:w="1695" w:type="dxa"/>
          </w:tcPr>
          <w:p w:rsidRPr="002369AD" w:rsidR="006964DF" w:rsidP="00CF5827" w:rsidRDefault="006964DF" w14:paraId="588FBAE8" w14:textId="77777777">
            <w:pPr>
              <w:spacing w:before="60" w:after="60"/>
              <w:ind w:firstLine="41"/>
              <w:jc w:val="center"/>
              <w:rPr>
                <w:rFonts w:ascii="Times New Roman" w:hAnsi="Times New Roman" w:cs="Times New Roman"/>
                <w:lang w:val="lt-LT"/>
              </w:rPr>
            </w:pPr>
          </w:p>
        </w:tc>
      </w:tr>
      <w:tr w:rsidRPr="002369AD" w:rsidR="006964DF" w:rsidTr="00CF5827" w14:paraId="67E98F22" w14:textId="77777777">
        <w:tc>
          <w:tcPr>
            <w:tcW w:w="7933" w:type="dxa"/>
            <w:gridSpan w:val="5"/>
          </w:tcPr>
          <w:p w:rsidRPr="00D85B9F" w:rsidR="006964DF" w:rsidP="00CF5827" w:rsidRDefault="006964DF" w14:paraId="77B50A2A" w14:textId="77777777">
            <w:pPr>
              <w:spacing w:before="60" w:after="60"/>
              <w:jc w:val="right"/>
              <w:rPr>
                <w:rFonts w:ascii="Times New Roman" w:hAnsi="Times New Roman" w:cs="Times New Roman"/>
                <w:lang w:val="lt-LT"/>
              </w:rPr>
            </w:pPr>
            <w:r w:rsidRPr="002369AD">
              <w:rPr>
                <w:rFonts w:ascii="Times New Roman" w:hAnsi="Times New Roman" w:cs="Times New Roman"/>
                <w:b/>
                <w:bCs/>
                <w:lang w:val="lt-LT"/>
              </w:rPr>
              <w:t>Pasiūlymo kaina EUR su PVM</w:t>
            </w:r>
            <w:r w:rsidRPr="002369AD">
              <w:rPr>
                <w:rStyle w:val="FootnoteReference"/>
                <w:rFonts w:ascii="Times New Roman" w:hAnsi="Times New Roman" w:cs="Times New Roman"/>
                <w:b/>
                <w:bCs/>
                <w:lang w:val="lt-LT"/>
              </w:rPr>
              <w:footnoteReference w:id="8"/>
            </w:r>
            <w:r w:rsidRPr="002369AD">
              <w:rPr>
                <w:rFonts w:ascii="Times New Roman" w:hAnsi="Times New Roman" w:cs="Times New Roman"/>
                <w:b/>
                <w:bCs/>
                <w:lang w:val="lt-LT"/>
              </w:rPr>
              <w:t xml:space="preserve"> </w:t>
            </w:r>
          </w:p>
        </w:tc>
        <w:tc>
          <w:tcPr>
            <w:tcW w:w="1695" w:type="dxa"/>
          </w:tcPr>
          <w:p w:rsidRPr="002369AD" w:rsidR="006964DF" w:rsidP="00CF5827" w:rsidRDefault="006964DF" w14:paraId="7753E0F2" w14:textId="77777777">
            <w:pPr>
              <w:spacing w:before="60" w:after="60"/>
              <w:ind w:firstLine="41"/>
              <w:jc w:val="center"/>
              <w:rPr>
                <w:rFonts w:ascii="Times New Roman" w:hAnsi="Times New Roman" w:cs="Times New Roman"/>
                <w:lang w:val="lt-LT"/>
              </w:rPr>
            </w:pPr>
          </w:p>
        </w:tc>
      </w:tr>
    </w:tbl>
    <w:p w:rsidR="006964DF" w:rsidP="006964DF" w:rsidRDefault="006964DF" w14:paraId="062508DC" w14:textId="77777777">
      <w:pPr>
        <w:widowControl w:val="0"/>
        <w:ind w:right="-567" w:firstLine="0"/>
        <w:rPr>
          <w:rFonts w:ascii="Times New Roman" w:hAnsi="Times New Roman" w:cs="Times New Roman"/>
          <w:i/>
          <w:iCs/>
          <w:lang w:val="lt-LT"/>
        </w:rPr>
      </w:pPr>
    </w:p>
    <w:p w:rsidR="006964DF" w:rsidP="006964DF" w:rsidRDefault="006964DF" w14:paraId="55D19CEA" w14:textId="77777777">
      <w:pPr>
        <w:widowControl w:val="0"/>
        <w:ind w:right="-567" w:firstLine="0"/>
        <w:rPr>
          <w:rFonts w:ascii="Times New Roman" w:hAnsi="Times New Roman" w:eastAsia="Calibri" w:cs="Times New Roman"/>
          <w:i/>
          <w:iCs/>
          <w:lang w:val="lt-LT"/>
        </w:rPr>
      </w:pPr>
      <w:r>
        <w:rPr>
          <w:rFonts w:ascii="Times New Roman" w:hAnsi="Times New Roman" w:cs="Times New Roman"/>
          <w:i/>
          <w:iCs/>
          <w:lang w:val="lt-LT"/>
        </w:rPr>
        <w:t>*</w:t>
      </w:r>
      <w:r w:rsidRPr="002369AD">
        <w:rPr>
          <w:rFonts w:ascii="Times New Roman" w:hAnsi="Times New Roman" w:eastAsia="Calibri" w:cs="Times New Roman"/>
          <w:i/>
          <w:iCs/>
          <w:lang w:val="lt-LT"/>
        </w:rPr>
        <w:t xml:space="preserve"> Jei „PVM“ laukas nepildomas, nurodykite priežastis, dėl kurių PVM nemokamas</w:t>
      </w:r>
      <w:r w:rsidRPr="002369AD">
        <w:rPr>
          <w:rStyle w:val="FootnoteReference"/>
          <w:rFonts w:ascii="Times New Roman" w:hAnsi="Times New Roman" w:eastAsia="Calibri" w:cs="Times New Roman"/>
          <w:i/>
          <w:iCs/>
          <w:lang w:val="lt-LT"/>
        </w:rPr>
        <w:footnoteReference w:id="9"/>
      </w:r>
      <w:r w:rsidRPr="002369AD">
        <w:rPr>
          <w:rFonts w:ascii="Times New Roman" w:hAnsi="Times New Roman" w:eastAsia="Calibri" w:cs="Times New Roman"/>
          <w:i/>
          <w:iCs/>
          <w:lang w:val="lt-LT"/>
        </w:rPr>
        <w:t>:</w:t>
      </w:r>
    </w:p>
    <w:p w:rsidR="006964DF" w:rsidP="006964DF" w:rsidRDefault="006964DF" w14:paraId="657D914D" w14:textId="77777777">
      <w:pPr>
        <w:widowControl w:val="0"/>
        <w:ind w:right="-567" w:firstLine="0"/>
        <w:rPr>
          <w:rFonts w:ascii="Times New Roman" w:hAnsi="Times New Roman" w:eastAsia="Calibri" w:cs="Times New Roman"/>
          <w:i/>
          <w:iCs/>
          <w:lang w:val="lt-LT"/>
        </w:rPr>
      </w:pPr>
    </w:p>
    <w:p w:rsidRPr="00894798" w:rsidR="006964DF" w:rsidP="006964DF" w:rsidRDefault="006964DF" w14:paraId="1D3C1E14" w14:textId="77777777">
      <w:pPr>
        <w:widowControl w:val="0"/>
        <w:ind w:right="-567" w:firstLine="0"/>
        <w:rPr>
          <w:rFonts w:ascii="Times New Roman" w:hAnsi="Times New Roman" w:eastAsia="Calibri" w:cs="Times New Roman"/>
          <w:lang w:val="lt-LT"/>
        </w:rPr>
      </w:pPr>
      <w:r w:rsidRPr="00894798">
        <w:rPr>
          <w:rFonts w:ascii="Times New Roman" w:hAnsi="Times New Roman" w:eastAsia="Calibri" w:cs="Times New Roman"/>
          <w:lang w:val="lt-LT"/>
        </w:rPr>
        <w:t>Bendra pasiūlymo kaina su PVM __________________ EUR (įrašyti sumą žodžiais).</w:t>
      </w:r>
    </w:p>
    <w:p w:rsidR="006964DF" w:rsidP="006964DF" w:rsidRDefault="006964DF" w14:paraId="265A9658" w14:textId="77777777">
      <w:pPr>
        <w:widowControl w:val="0"/>
        <w:ind w:right="-1" w:firstLine="0"/>
        <w:rPr>
          <w:rFonts w:ascii="Times New Roman" w:hAnsi="Times New Roman" w:eastAsia="Calibri" w:cs="Times New Roman"/>
          <w:i/>
          <w:iCs/>
          <w:lang w:val="lt-LT"/>
        </w:rPr>
      </w:pPr>
    </w:p>
    <w:p w:rsidR="006E64AD" w:rsidP="006964DF" w:rsidRDefault="006E64AD" w14:paraId="734FFA46" w14:textId="77777777">
      <w:pPr>
        <w:pStyle w:val="ListParagraph"/>
        <w:spacing w:before="60" w:after="60"/>
        <w:ind w:left="426"/>
        <w:jc w:val="both"/>
        <w:rPr>
          <w:b/>
          <w:bCs/>
        </w:rPr>
      </w:pPr>
    </w:p>
    <w:p w:rsidRPr="00FF4376" w:rsidR="006964DF" w:rsidP="006964DF" w:rsidRDefault="006964DF" w14:paraId="4056A0E6" w14:textId="6F0A2590">
      <w:pPr>
        <w:pStyle w:val="ListParagraph"/>
        <w:spacing w:before="60" w:after="60"/>
        <w:ind w:left="426"/>
        <w:jc w:val="both"/>
        <w:rPr>
          <w:b/>
          <w:bCs/>
        </w:rPr>
      </w:pPr>
      <w:r w:rsidRPr="00FF4376">
        <w:rPr>
          <w:b/>
          <w:bCs/>
        </w:rPr>
        <w:t>I</w:t>
      </w:r>
      <w:r w:rsidR="006E64AD">
        <w:rPr>
          <w:b/>
          <w:bCs/>
        </w:rPr>
        <w:t>V</w:t>
      </w:r>
      <w:r w:rsidRPr="00FF4376">
        <w:rPr>
          <w:b/>
          <w:bCs/>
        </w:rPr>
        <w:t xml:space="preserve"> pirkimo dalis. </w:t>
      </w:r>
      <w:r w:rsidRPr="006E64AD" w:rsidR="006E64AD">
        <w:rPr>
          <w:b/>
          <w:bCs/>
        </w:rPr>
        <w:t>Grupinės supervizijos mokymų paslaugos</w:t>
      </w:r>
    </w:p>
    <w:p w:rsidR="006964DF" w:rsidP="006964DF" w:rsidRDefault="006964DF" w14:paraId="566767E0" w14:textId="77777777">
      <w:pPr>
        <w:pStyle w:val="ListParagraph"/>
        <w:spacing w:before="60" w:after="60"/>
        <w:ind w:left="1080"/>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82"/>
        <w:gridCol w:w="2854"/>
        <w:gridCol w:w="1578"/>
        <w:gridCol w:w="1402"/>
        <w:gridCol w:w="1417"/>
        <w:gridCol w:w="1695"/>
      </w:tblGrid>
      <w:tr w:rsidRPr="006B0D8C" w:rsidR="006964DF" w:rsidTr="00CF5827" w14:paraId="28A408C0" w14:textId="77777777">
        <w:trPr>
          <w:trHeight w:val="309"/>
        </w:trPr>
        <w:tc>
          <w:tcPr>
            <w:tcW w:w="682" w:type="dxa"/>
            <w:shd w:val="clear" w:color="auto" w:fill="F2F2F2" w:themeFill="background1" w:themeFillShade="F2"/>
            <w:vAlign w:val="center"/>
          </w:tcPr>
          <w:p w:rsidRPr="002369AD" w:rsidR="006964DF" w:rsidP="00CF5827" w:rsidRDefault="006964DF" w14:paraId="5808F1C9"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Eil. Nr.</w:t>
            </w:r>
          </w:p>
        </w:tc>
        <w:tc>
          <w:tcPr>
            <w:tcW w:w="2854" w:type="dxa"/>
            <w:shd w:val="clear" w:color="auto" w:fill="F2F2F2" w:themeFill="background1" w:themeFillShade="F2"/>
            <w:vAlign w:val="center"/>
          </w:tcPr>
          <w:p w:rsidRPr="002369AD" w:rsidR="006964DF" w:rsidP="00CF5827" w:rsidRDefault="006964DF" w14:paraId="6A309E0F" w14:textId="77777777">
            <w:pPr>
              <w:spacing w:before="60" w:after="60"/>
              <w:ind w:firstLine="0"/>
              <w:jc w:val="center"/>
              <w:rPr>
                <w:rFonts w:ascii="Times New Roman" w:hAnsi="Times New Roman" w:cs="Times New Roman"/>
                <w:b/>
                <w:iCs/>
                <w:lang w:val="lt-LT"/>
              </w:rPr>
            </w:pPr>
            <w:r w:rsidRPr="002369AD">
              <w:rPr>
                <w:rFonts w:ascii="Times New Roman" w:hAnsi="Times New Roman" w:cs="Times New Roman"/>
                <w:b/>
                <w:iCs/>
                <w:lang w:val="lt-LT"/>
              </w:rPr>
              <w:t>Pirkimo objektas, mato vienetas</w:t>
            </w:r>
          </w:p>
        </w:tc>
        <w:tc>
          <w:tcPr>
            <w:tcW w:w="1578" w:type="dxa"/>
            <w:shd w:val="clear" w:color="auto" w:fill="F2F2F2" w:themeFill="background1" w:themeFillShade="F2"/>
            <w:vAlign w:val="center"/>
          </w:tcPr>
          <w:p w:rsidR="006964DF" w:rsidP="00CF5827" w:rsidRDefault="006964DF" w14:paraId="662C90D2" w14:textId="77777777">
            <w:pPr>
              <w:spacing w:before="60" w:after="60"/>
              <w:ind w:firstLine="0"/>
              <w:jc w:val="center"/>
              <w:rPr>
                <w:rFonts w:ascii="Times New Roman" w:hAnsi="Times New Roman" w:cs="Times New Roman"/>
                <w:b/>
                <w:lang w:val="lt-LT"/>
              </w:rPr>
            </w:pPr>
          </w:p>
          <w:p w:rsidR="006964DF" w:rsidP="00CF5827" w:rsidRDefault="006964DF" w14:paraId="56BCAD4B"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Matavimo vnt.</w:t>
            </w:r>
          </w:p>
          <w:p w:rsidRPr="002369AD" w:rsidR="006964DF" w:rsidP="00CF5827" w:rsidRDefault="006964DF" w14:paraId="1F50EA65" w14:textId="77777777">
            <w:pPr>
              <w:spacing w:before="60" w:after="60"/>
              <w:ind w:firstLine="0"/>
              <w:rPr>
                <w:rFonts w:ascii="Times New Roman" w:hAnsi="Times New Roman" w:cs="Times New Roman"/>
                <w:b/>
                <w:lang w:val="lt-LT"/>
              </w:rPr>
            </w:pPr>
          </w:p>
        </w:tc>
        <w:tc>
          <w:tcPr>
            <w:tcW w:w="1402" w:type="dxa"/>
            <w:tcBorders>
              <w:right w:val="single" w:color="auto" w:sz="4" w:space="0"/>
            </w:tcBorders>
            <w:shd w:val="clear" w:color="auto" w:fill="F2F2F2" w:themeFill="background1" w:themeFillShade="F2"/>
            <w:vAlign w:val="center"/>
          </w:tcPr>
          <w:p w:rsidR="006964DF" w:rsidP="00CF5827" w:rsidRDefault="006964DF" w14:paraId="7E3CD77D"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K</w:t>
            </w:r>
            <w:r w:rsidRPr="002369AD">
              <w:rPr>
                <w:rFonts w:ascii="Times New Roman" w:hAnsi="Times New Roman" w:cs="Times New Roman"/>
                <w:b/>
                <w:lang w:val="lt-LT"/>
              </w:rPr>
              <w:t>iekis</w:t>
            </w:r>
            <w:r>
              <w:rPr>
                <w:rFonts w:ascii="Times New Roman" w:hAnsi="Times New Roman" w:cs="Times New Roman"/>
                <w:b/>
                <w:lang w:val="lt-LT"/>
              </w:rPr>
              <w:t>/</w:t>
            </w:r>
          </w:p>
          <w:p w:rsidRPr="002369AD" w:rsidR="006964DF" w:rsidP="00CF5827" w:rsidRDefault="006964DF" w14:paraId="7F23DC74"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apimtys</w:t>
            </w:r>
          </w:p>
        </w:tc>
        <w:tc>
          <w:tcPr>
            <w:tcW w:w="1417" w:type="dxa"/>
            <w:tcBorders>
              <w:top w:val="single" w:color="auto" w:sz="4" w:space="0"/>
              <w:left w:val="single" w:color="auto" w:sz="4" w:space="0"/>
              <w:bottom w:val="single" w:color="auto" w:sz="4" w:space="0"/>
              <w:right w:val="single" w:color="auto" w:sz="4" w:space="0"/>
            </w:tcBorders>
            <w:shd w:val="clear" w:color="auto" w:fill="F2F2F2" w:themeFill="background1" w:themeFillShade="F2"/>
            <w:vAlign w:val="center"/>
          </w:tcPr>
          <w:p w:rsidRPr="002369AD" w:rsidR="006964DF" w:rsidP="00CF5827" w:rsidRDefault="006964DF" w14:paraId="1DCD4CB2" w14:textId="77777777">
            <w:pPr>
              <w:spacing w:before="60" w:after="60"/>
              <w:ind w:firstLine="0"/>
              <w:jc w:val="center"/>
              <w:rPr>
                <w:rFonts w:ascii="Times New Roman" w:hAnsi="Times New Roman" w:cs="Times New Roman"/>
                <w:b/>
                <w:lang w:val="lt-LT"/>
              </w:rPr>
            </w:pPr>
            <w:r>
              <w:rPr>
                <w:rFonts w:ascii="Times New Roman" w:hAnsi="Times New Roman" w:cs="Times New Roman"/>
                <w:b/>
                <w:lang w:val="lt-LT"/>
              </w:rPr>
              <w:t>Vieneto įkainis be PVM</w:t>
            </w:r>
          </w:p>
        </w:tc>
        <w:tc>
          <w:tcPr>
            <w:tcW w:w="1695" w:type="dxa"/>
            <w:tcBorders>
              <w:left w:val="single" w:color="auto" w:sz="4" w:space="0"/>
            </w:tcBorders>
            <w:shd w:val="clear" w:color="auto" w:fill="F2F2F2" w:themeFill="background1" w:themeFillShade="F2"/>
            <w:vAlign w:val="center"/>
          </w:tcPr>
          <w:p w:rsidRPr="002369AD" w:rsidR="006964DF" w:rsidP="00CF5827" w:rsidRDefault="006964DF" w14:paraId="68041A8F" w14:textId="77777777">
            <w:pPr>
              <w:spacing w:before="60" w:after="60"/>
              <w:ind w:firstLine="0"/>
              <w:jc w:val="center"/>
              <w:rPr>
                <w:rFonts w:ascii="Times New Roman" w:hAnsi="Times New Roman" w:cs="Times New Roman"/>
                <w:b/>
                <w:lang w:val="lt-LT"/>
              </w:rPr>
            </w:pPr>
            <w:r w:rsidRPr="002369AD">
              <w:rPr>
                <w:rFonts w:ascii="Times New Roman" w:hAnsi="Times New Roman" w:cs="Times New Roman"/>
                <w:b/>
                <w:lang w:val="lt-LT"/>
              </w:rPr>
              <w:t>Pasiūlymo kaina EUR</w:t>
            </w:r>
            <w:r w:rsidRPr="002369AD">
              <w:rPr>
                <w:rFonts w:ascii="Times New Roman" w:hAnsi="Times New Roman" w:cs="Times New Roman"/>
                <w:b/>
                <w:color w:val="FF0000"/>
                <w:lang w:val="lt-LT"/>
              </w:rPr>
              <w:t xml:space="preserve"> </w:t>
            </w:r>
            <w:r w:rsidRPr="002369AD">
              <w:rPr>
                <w:rFonts w:ascii="Times New Roman" w:hAnsi="Times New Roman" w:cs="Times New Roman"/>
                <w:b/>
                <w:lang w:val="lt-LT"/>
              </w:rPr>
              <w:t>be PVM</w:t>
            </w:r>
          </w:p>
          <w:p w:rsidRPr="002369AD" w:rsidR="006964DF" w:rsidP="00CF5827" w:rsidRDefault="006964DF" w14:paraId="007BCE3F" w14:textId="77777777">
            <w:pPr>
              <w:spacing w:before="60" w:after="60"/>
              <w:ind w:firstLine="0"/>
              <w:jc w:val="center"/>
              <w:rPr>
                <w:rFonts w:ascii="Times New Roman" w:hAnsi="Times New Roman" w:cs="Times New Roman"/>
                <w:i/>
                <w:lang w:val="lt-LT"/>
              </w:rPr>
            </w:pPr>
          </w:p>
        </w:tc>
      </w:tr>
      <w:tr w:rsidRPr="002369AD" w:rsidR="006964DF" w:rsidTr="00CF5827" w14:paraId="03D00F23" w14:textId="77777777">
        <w:trPr>
          <w:trHeight w:val="183"/>
        </w:trPr>
        <w:tc>
          <w:tcPr>
            <w:tcW w:w="682" w:type="dxa"/>
            <w:vAlign w:val="center"/>
          </w:tcPr>
          <w:p w:rsidRPr="00727F93" w:rsidR="006964DF" w:rsidP="00CF5827" w:rsidRDefault="006964DF" w14:paraId="37F07AA1" w14:textId="77777777">
            <w:pPr>
              <w:spacing w:after="60"/>
              <w:ind w:firstLine="34"/>
              <w:jc w:val="center"/>
              <w:rPr>
                <w:rFonts w:ascii="Times New Roman" w:hAnsi="Times New Roman" w:cs="Times New Roman"/>
                <w:i/>
                <w:lang w:val="lt-LT"/>
              </w:rPr>
            </w:pPr>
            <w:r w:rsidRPr="00727F93">
              <w:rPr>
                <w:rFonts w:ascii="Times New Roman" w:hAnsi="Times New Roman" w:cs="Times New Roman"/>
                <w:i/>
                <w:lang w:val="lt-LT"/>
              </w:rPr>
              <w:t>1</w:t>
            </w:r>
          </w:p>
        </w:tc>
        <w:tc>
          <w:tcPr>
            <w:tcW w:w="2854" w:type="dxa"/>
            <w:vAlign w:val="center"/>
          </w:tcPr>
          <w:p w:rsidRPr="00727F93" w:rsidR="006964DF" w:rsidP="00CF5827" w:rsidRDefault="006964DF" w14:paraId="1F9D3F68" w14:textId="77777777">
            <w:pPr>
              <w:spacing w:after="60"/>
              <w:ind w:firstLine="0"/>
              <w:jc w:val="center"/>
              <w:rPr>
                <w:rFonts w:ascii="Times New Roman" w:hAnsi="Times New Roman" w:cs="Times New Roman"/>
                <w:i/>
                <w:iCs/>
                <w:lang w:val="lt-LT"/>
              </w:rPr>
            </w:pPr>
            <w:r w:rsidRPr="00727F93">
              <w:rPr>
                <w:rFonts w:ascii="Times New Roman" w:hAnsi="Times New Roman" w:cs="Times New Roman"/>
                <w:i/>
                <w:iCs/>
                <w:lang w:val="lt-LT"/>
              </w:rPr>
              <w:t>2</w:t>
            </w:r>
          </w:p>
        </w:tc>
        <w:tc>
          <w:tcPr>
            <w:tcW w:w="1578" w:type="dxa"/>
          </w:tcPr>
          <w:p w:rsidRPr="00727F93" w:rsidR="006964DF" w:rsidP="00CF5827" w:rsidRDefault="006964DF" w14:paraId="6E962A88" w14:textId="77777777">
            <w:pPr>
              <w:spacing w:after="60"/>
              <w:ind w:hanging="56"/>
              <w:jc w:val="center"/>
              <w:rPr>
                <w:rFonts w:ascii="Times New Roman" w:hAnsi="Times New Roman" w:cs="Times New Roman"/>
                <w:i/>
                <w:lang w:val="lt-LT"/>
              </w:rPr>
            </w:pPr>
            <w:r>
              <w:rPr>
                <w:rFonts w:ascii="Times New Roman" w:hAnsi="Times New Roman" w:cs="Times New Roman"/>
                <w:i/>
                <w:lang w:val="lt-LT"/>
              </w:rPr>
              <w:t>3</w:t>
            </w:r>
          </w:p>
        </w:tc>
        <w:tc>
          <w:tcPr>
            <w:tcW w:w="1402" w:type="dxa"/>
            <w:tcBorders>
              <w:right w:val="single" w:color="auto" w:sz="4" w:space="0"/>
            </w:tcBorders>
            <w:vAlign w:val="center"/>
          </w:tcPr>
          <w:p w:rsidRPr="00727F93" w:rsidR="006964DF" w:rsidP="00CF5827" w:rsidRDefault="006964DF" w14:paraId="11EA94A0" w14:textId="77777777">
            <w:pPr>
              <w:spacing w:after="60"/>
              <w:ind w:hanging="56"/>
              <w:jc w:val="center"/>
              <w:rPr>
                <w:rFonts w:ascii="Times New Roman" w:hAnsi="Times New Roman" w:cs="Times New Roman"/>
                <w:i/>
                <w:lang w:val="lt-LT"/>
              </w:rPr>
            </w:pPr>
            <w:r>
              <w:rPr>
                <w:rFonts w:ascii="Times New Roman" w:hAnsi="Times New Roman" w:cs="Times New Roman"/>
                <w:i/>
                <w:lang w:val="lt-LT"/>
              </w:rPr>
              <w:t>4</w:t>
            </w:r>
          </w:p>
        </w:tc>
        <w:tc>
          <w:tcPr>
            <w:tcW w:w="1417" w:type="dxa"/>
            <w:tcBorders>
              <w:top w:val="single" w:color="auto" w:sz="4" w:space="0"/>
              <w:left w:val="single" w:color="auto" w:sz="4" w:space="0"/>
              <w:bottom w:val="single" w:color="auto" w:sz="4" w:space="0"/>
              <w:right w:val="single" w:color="auto" w:sz="4" w:space="0"/>
            </w:tcBorders>
            <w:vAlign w:val="center"/>
          </w:tcPr>
          <w:p w:rsidRPr="00727F93" w:rsidR="006964DF" w:rsidP="00CF5827" w:rsidRDefault="006964DF" w14:paraId="6F548348" w14:textId="77777777">
            <w:pPr>
              <w:spacing w:after="60"/>
              <w:ind w:hanging="18"/>
              <w:jc w:val="center"/>
              <w:rPr>
                <w:rFonts w:ascii="Times New Roman" w:hAnsi="Times New Roman" w:cs="Times New Roman"/>
                <w:i/>
                <w:lang w:val="lt-LT"/>
              </w:rPr>
            </w:pPr>
            <w:r>
              <w:rPr>
                <w:rFonts w:ascii="Times New Roman" w:hAnsi="Times New Roman" w:cs="Times New Roman"/>
                <w:i/>
                <w:lang w:val="lt-LT"/>
              </w:rPr>
              <w:t>5</w:t>
            </w:r>
          </w:p>
        </w:tc>
        <w:tc>
          <w:tcPr>
            <w:tcW w:w="1695" w:type="dxa"/>
            <w:tcBorders>
              <w:left w:val="single" w:color="auto" w:sz="4" w:space="0"/>
            </w:tcBorders>
            <w:vAlign w:val="center"/>
          </w:tcPr>
          <w:p w:rsidRPr="00727F93" w:rsidR="006964DF" w:rsidP="00CF5827" w:rsidRDefault="006964DF" w14:paraId="183D5419" w14:textId="77777777">
            <w:pPr>
              <w:spacing w:after="60"/>
              <w:ind w:firstLine="0"/>
              <w:jc w:val="center"/>
              <w:rPr>
                <w:rFonts w:ascii="Times New Roman" w:hAnsi="Times New Roman" w:cs="Times New Roman"/>
                <w:i/>
                <w:lang w:val="lt-LT"/>
              </w:rPr>
            </w:pPr>
            <w:r>
              <w:rPr>
                <w:rFonts w:ascii="Times New Roman" w:hAnsi="Times New Roman" w:cs="Times New Roman"/>
                <w:i/>
                <w:lang w:val="lt-LT"/>
              </w:rPr>
              <w:t>6 (4x5)</w:t>
            </w:r>
          </w:p>
        </w:tc>
      </w:tr>
      <w:tr w:rsidRPr="002369AD" w:rsidR="006964DF" w:rsidTr="00CF5827" w14:paraId="31AB16EA" w14:textId="77777777">
        <w:tc>
          <w:tcPr>
            <w:tcW w:w="682" w:type="dxa"/>
          </w:tcPr>
          <w:p w:rsidR="006964DF" w:rsidP="00CF5827" w:rsidRDefault="006964DF" w14:paraId="5FE17333"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3.</w:t>
            </w:r>
          </w:p>
        </w:tc>
        <w:tc>
          <w:tcPr>
            <w:tcW w:w="2854" w:type="dxa"/>
            <w:tcBorders>
              <w:top w:val="single" w:color="auto" w:sz="4" w:space="0"/>
              <w:left w:val="single" w:color="auto" w:sz="4" w:space="0"/>
              <w:bottom w:val="single" w:color="auto" w:sz="4" w:space="0"/>
              <w:right w:val="single" w:color="auto" w:sz="4" w:space="0"/>
            </w:tcBorders>
          </w:tcPr>
          <w:p w:rsidRPr="00787940" w:rsidR="006964DF" w:rsidP="00CF5827" w:rsidRDefault="000442A4" w14:paraId="670D6249" w14:textId="6C2445DD">
            <w:pPr>
              <w:spacing w:before="60" w:after="60"/>
              <w:ind w:firstLine="0"/>
              <w:jc w:val="left"/>
              <w:rPr>
                <w:rFonts w:ascii="Times New Roman" w:hAnsi="Times New Roman" w:cs="Times New Roman"/>
                <w:iCs/>
                <w:lang w:val="lt-LT"/>
              </w:rPr>
            </w:pPr>
            <w:r>
              <w:rPr>
                <w:rFonts w:ascii="Times New Roman" w:hAnsi="Times New Roman" w:cs="Times New Roman"/>
                <w:iCs/>
                <w:lang w:val="lt-LT"/>
              </w:rPr>
              <w:t>400</w:t>
            </w:r>
            <w:r w:rsidR="006964DF">
              <w:rPr>
                <w:rFonts w:ascii="Times New Roman" w:hAnsi="Times New Roman" w:cs="Times New Roman"/>
                <w:iCs/>
                <w:lang w:val="lt-LT"/>
              </w:rPr>
              <w:t xml:space="preserve"> </w:t>
            </w:r>
            <w:r w:rsidRPr="00787940" w:rsidR="006964DF">
              <w:rPr>
                <w:rFonts w:ascii="Times New Roman" w:hAnsi="Times New Roman" w:cs="Times New Roman"/>
                <w:iCs/>
                <w:lang w:val="lt-LT"/>
              </w:rPr>
              <w:t>akad. val.</w:t>
            </w:r>
            <w:r>
              <w:rPr>
                <w:rFonts w:ascii="Times New Roman" w:hAnsi="Times New Roman" w:cs="Times New Roman"/>
                <w:iCs/>
                <w:lang w:val="lt-LT"/>
              </w:rPr>
              <w:t xml:space="preserve"> </w:t>
            </w:r>
            <w:r w:rsidR="00B76CD9">
              <w:rPr>
                <w:rFonts w:ascii="Times New Roman" w:hAnsi="Times New Roman" w:cs="Times New Roman"/>
                <w:iCs/>
                <w:lang w:val="lt-LT"/>
              </w:rPr>
              <w:t>grupinės</w:t>
            </w:r>
            <w:r>
              <w:rPr>
                <w:rFonts w:ascii="Times New Roman" w:hAnsi="Times New Roman" w:cs="Times New Roman"/>
                <w:iCs/>
                <w:lang w:val="lt-LT"/>
              </w:rPr>
              <w:t xml:space="preserve"> supervizijos </w:t>
            </w:r>
            <w:r w:rsidR="006964DF">
              <w:rPr>
                <w:rFonts w:ascii="Times New Roman" w:hAnsi="Times New Roman" w:cs="Times New Roman"/>
                <w:iCs/>
                <w:lang w:val="lt-LT"/>
              </w:rPr>
              <w:t>mokymai</w:t>
            </w:r>
            <w:r w:rsidRPr="00787940" w:rsidR="006964DF">
              <w:rPr>
                <w:rFonts w:ascii="Times New Roman" w:hAnsi="Times New Roman" w:cs="Times New Roman"/>
                <w:iCs/>
                <w:lang w:val="lt-LT"/>
              </w:rPr>
              <w:t xml:space="preserve"> </w:t>
            </w:r>
          </w:p>
        </w:tc>
        <w:tc>
          <w:tcPr>
            <w:tcW w:w="1578" w:type="dxa"/>
          </w:tcPr>
          <w:p w:rsidR="006964DF" w:rsidP="00CF5827" w:rsidRDefault="006964DF" w14:paraId="078086E7"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1 grupė</w:t>
            </w:r>
          </w:p>
        </w:tc>
        <w:tc>
          <w:tcPr>
            <w:tcW w:w="1402" w:type="dxa"/>
            <w:tcBorders>
              <w:right w:val="single" w:color="auto" w:sz="4" w:space="0"/>
            </w:tcBorders>
          </w:tcPr>
          <w:p w:rsidR="006964DF" w:rsidP="00CF5827" w:rsidRDefault="006964DF" w14:paraId="68C41379" w14:textId="77777777">
            <w:pPr>
              <w:spacing w:before="60" w:after="60"/>
              <w:ind w:firstLine="0"/>
              <w:jc w:val="center"/>
              <w:rPr>
                <w:rFonts w:ascii="Times New Roman" w:hAnsi="Times New Roman" w:cs="Times New Roman"/>
                <w:lang w:val="lt-LT"/>
              </w:rPr>
            </w:pPr>
            <w:r>
              <w:rPr>
                <w:rFonts w:ascii="Times New Roman" w:hAnsi="Times New Roman" w:cs="Times New Roman"/>
                <w:lang w:val="lt-LT"/>
              </w:rPr>
              <w:t>1</w:t>
            </w:r>
          </w:p>
        </w:tc>
        <w:tc>
          <w:tcPr>
            <w:tcW w:w="1417" w:type="dxa"/>
            <w:tcBorders>
              <w:top w:val="single" w:color="auto" w:sz="4" w:space="0"/>
              <w:left w:val="single" w:color="auto" w:sz="4" w:space="0"/>
              <w:bottom w:val="single" w:color="auto" w:sz="4" w:space="0"/>
              <w:right w:val="single" w:color="auto" w:sz="4" w:space="0"/>
            </w:tcBorders>
          </w:tcPr>
          <w:p w:rsidRPr="002369AD" w:rsidR="006964DF" w:rsidP="00CF5827" w:rsidRDefault="006964DF" w14:paraId="452BF4B4" w14:textId="77777777">
            <w:pPr>
              <w:spacing w:before="60" w:after="60"/>
              <w:ind w:firstLine="0"/>
              <w:rPr>
                <w:rFonts w:ascii="Times New Roman" w:hAnsi="Times New Roman" w:cs="Times New Roman"/>
                <w:lang w:val="lt-LT"/>
              </w:rPr>
            </w:pPr>
          </w:p>
        </w:tc>
        <w:tc>
          <w:tcPr>
            <w:tcW w:w="1695" w:type="dxa"/>
            <w:tcBorders>
              <w:left w:val="single" w:color="auto" w:sz="4" w:space="0"/>
            </w:tcBorders>
          </w:tcPr>
          <w:p w:rsidRPr="002369AD" w:rsidR="006964DF" w:rsidP="00CF5827" w:rsidRDefault="006964DF" w14:paraId="42577EDF" w14:textId="77777777">
            <w:pPr>
              <w:spacing w:before="60" w:after="60"/>
              <w:ind w:firstLine="0"/>
              <w:rPr>
                <w:rFonts w:ascii="Times New Roman" w:hAnsi="Times New Roman" w:cs="Times New Roman"/>
                <w:lang w:val="lt-LT"/>
              </w:rPr>
            </w:pPr>
          </w:p>
        </w:tc>
      </w:tr>
      <w:tr w:rsidRPr="002369AD" w:rsidR="006964DF" w:rsidTr="00CF5827" w14:paraId="2BAB3281" w14:textId="77777777">
        <w:tc>
          <w:tcPr>
            <w:tcW w:w="7933" w:type="dxa"/>
            <w:gridSpan w:val="5"/>
          </w:tcPr>
          <w:p w:rsidRPr="00666700" w:rsidR="006964DF" w:rsidP="00CF5827" w:rsidRDefault="006964DF" w14:paraId="0B9AEA0D" w14:textId="77777777">
            <w:pPr>
              <w:spacing w:before="60" w:after="60"/>
              <w:ind w:firstLine="41"/>
              <w:jc w:val="right"/>
              <w:rPr>
                <w:rFonts w:ascii="Times New Roman" w:hAnsi="Times New Roman" w:cs="Times New Roman"/>
                <w:lang w:val="lt-LT"/>
              </w:rPr>
            </w:pPr>
            <w:r w:rsidRPr="002369AD">
              <w:rPr>
                <w:rFonts w:ascii="Times New Roman" w:hAnsi="Times New Roman" w:cs="Times New Roman"/>
                <w:b/>
                <w:bCs/>
                <w:lang w:val="lt-LT"/>
              </w:rPr>
              <w:t xml:space="preserve">Pasiūlymo kaina EUR </w:t>
            </w:r>
            <w:r>
              <w:rPr>
                <w:rFonts w:ascii="Times New Roman" w:hAnsi="Times New Roman" w:cs="Times New Roman"/>
                <w:b/>
                <w:bCs/>
                <w:lang w:val="lt-LT"/>
              </w:rPr>
              <w:t>be</w:t>
            </w:r>
            <w:r w:rsidRPr="002369AD">
              <w:rPr>
                <w:rFonts w:ascii="Times New Roman" w:hAnsi="Times New Roman" w:cs="Times New Roman"/>
                <w:b/>
                <w:bCs/>
                <w:lang w:val="lt-LT"/>
              </w:rPr>
              <w:t xml:space="preserve"> PVM</w:t>
            </w:r>
            <w:r>
              <w:rPr>
                <w:rFonts w:ascii="Times New Roman" w:hAnsi="Times New Roman" w:cs="Times New Roman"/>
                <w:b/>
                <w:bCs/>
                <w:lang w:val="lt-LT"/>
              </w:rPr>
              <w:t xml:space="preserve"> </w:t>
            </w:r>
          </w:p>
        </w:tc>
        <w:tc>
          <w:tcPr>
            <w:tcW w:w="1695" w:type="dxa"/>
          </w:tcPr>
          <w:p w:rsidRPr="002369AD" w:rsidR="006964DF" w:rsidP="00CF5827" w:rsidRDefault="006964DF" w14:paraId="51119C6F" w14:textId="77777777">
            <w:pPr>
              <w:spacing w:before="60" w:after="60"/>
              <w:ind w:firstLine="41"/>
              <w:jc w:val="center"/>
              <w:rPr>
                <w:rFonts w:ascii="Times New Roman" w:hAnsi="Times New Roman" w:cs="Times New Roman"/>
                <w:lang w:val="lt-LT"/>
              </w:rPr>
            </w:pPr>
          </w:p>
        </w:tc>
      </w:tr>
      <w:tr w:rsidRPr="002369AD" w:rsidR="006964DF" w:rsidTr="00CF5827" w14:paraId="41A71067" w14:textId="77777777">
        <w:tc>
          <w:tcPr>
            <w:tcW w:w="7933" w:type="dxa"/>
            <w:gridSpan w:val="5"/>
          </w:tcPr>
          <w:p w:rsidRPr="002369AD" w:rsidR="006964DF" w:rsidP="00CF5827" w:rsidRDefault="006964DF" w14:paraId="61BD5315" w14:textId="77777777">
            <w:pPr>
              <w:spacing w:before="60" w:after="60"/>
              <w:ind w:firstLine="41"/>
              <w:jc w:val="right"/>
              <w:rPr>
                <w:rFonts w:ascii="Times New Roman" w:hAnsi="Times New Roman" w:cs="Times New Roman"/>
                <w:b/>
                <w:lang w:val="lt-LT"/>
              </w:rPr>
            </w:pPr>
            <w:r w:rsidRPr="002369AD">
              <w:rPr>
                <w:rFonts w:ascii="Times New Roman" w:hAnsi="Times New Roman" w:cs="Times New Roman"/>
                <w:b/>
                <w:lang w:val="lt-LT"/>
              </w:rPr>
              <w:t xml:space="preserve">PVM </w:t>
            </w:r>
            <w:r w:rsidRPr="002369AD">
              <w:rPr>
                <w:rFonts w:ascii="Times New Roman" w:hAnsi="Times New Roman" w:cs="Times New Roman"/>
                <w:i/>
                <w:lang w:val="lt-LT"/>
              </w:rPr>
              <w:t>(pildoma, jei taikoma)</w:t>
            </w:r>
            <w:r>
              <w:rPr>
                <w:rFonts w:ascii="Times New Roman" w:hAnsi="Times New Roman" w:cs="Times New Roman"/>
                <w:iCs/>
                <w:lang w:val="lt-LT"/>
              </w:rPr>
              <w:t>*</w:t>
            </w:r>
          </w:p>
        </w:tc>
        <w:tc>
          <w:tcPr>
            <w:tcW w:w="1695" w:type="dxa"/>
          </w:tcPr>
          <w:p w:rsidRPr="002369AD" w:rsidR="006964DF" w:rsidP="00CF5827" w:rsidRDefault="006964DF" w14:paraId="37292CC3" w14:textId="77777777">
            <w:pPr>
              <w:spacing w:before="60" w:after="60"/>
              <w:ind w:firstLine="41"/>
              <w:jc w:val="center"/>
              <w:rPr>
                <w:rFonts w:ascii="Times New Roman" w:hAnsi="Times New Roman" w:cs="Times New Roman"/>
                <w:lang w:val="lt-LT"/>
              </w:rPr>
            </w:pPr>
          </w:p>
        </w:tc>
      </w:tr>
      <w:tr w:rsidRPr="002369AD" w:rsidR="006964DF" w:rsidTr="00CF5827" w14:paraId="2F2DA9AA" w14:textId="77777777">
        <w:tc>
          <w:tcPr>
            <w:tcW w:w="7933" w:type="dxa"/>
            <w:gridSpan w:val="5"/>
          </w:tcPr>
          <w:p w:rsidRPr="00D85B9F" w:rsidR="006964DF" w:rsidP="00CF5827" w:rsidRDefault="006964DF" w14:paraId="412D17E9" w14:textId="77777777">
            <w:pPr>
              <w:spacing w:before="60" w:after="60"/>
              <w:jc w:val="right"/>
              <w:rPr>
                <w:rFonts w:ascii="Times New Roman" w:hAnsi="Times New Roman" w:cs="Times New Roman"/>
                <w:lang w:val="lt-LT"/>
              </w:rPr>
            </w:pPr>
            <w:r w:rsidRPr="002369AD">
              <w:rPr>
                <w:rFonts w:ascii="Times New Roman" w:hAnsi="Times New Roman" w:cs="Times New Roman"/>
                <w:b/>
                <w:bCs/>
                <w:lang w:val="lt-LT"/>
              </w:rPr>
              <w:t>Pasiūlymo kaina EUR su PVM</w:t>
            </w:r>
            <w:r w:rsidRPr="002369AD">
              <w:rPr>
                <w:rStyle w:val="FootnoteReference"/>
                <w:rFonts w:ascii="Times New Roman" w:hAnsi="Times New Roman" w:cs="Times New Roman"/>
                <w:b/>
                <w:bCs/>
                <w:lang w:val="lt-LT"/>
              </w:rPr>
              <w:footnoteReference w:id="10"/>
            </w:r>
            <w:r w:rsidRPr="002369AD">
              <w:rPr>
                <w:rFonts w:ascii="Times New Roman" w:hAnsi="Times New Roman" w:cs="Times New Roman"/>
                <w:b/>
                <w:bCs/>
                <w:lang w:val="lt-LT"/>
              </w:rPr>
              <w:t xml:space="preserve"> </w:t>
            </w:r>
          </w:p>
        </w:tc>
        <w:tc>
          <w:tcPr>
            <w:tcW w:w="1695" w:type="dxa"/>
          </w:tcPr>
          <w:p w:rsidRPr="002369AD" w:rsidR="006964DF" w:rsidP="00CF5827" w:rsidRDefault="006964DF" w14:paraId="79FB0CF9" w14:textId="77777777">
            <w:pPr>
              <w:spacing w:before="60" w:after="60"/>
              <w:ind w:firstLine="41"/>
              <w:jc w:val="center"/>
              <w:rPr>
                <w:rFonts w:ascii="Times New Roman" w:hAnsi="Times New Roman" w:cs="Times New Roman"/>
                <w:lang w:val="lt-LT"/>
              </w:rPr>
            </w:pPr>
          </w:p>
        </w:tc>
      </w:tr>
    </w:tbl>
    <w:p w:rsidR="006964DF" w:rsidP="006964DF" w:rsidRDefault="006964DF" w14:paraId="05D2A651" w14:textId="77777777">
      <w:pPr>
        <w:widowControl w:val="0"/>
        <w:ind w:right="-567" w:firstLine="0"/>
        <w:rPr>
          <w:rFonts w:ascii="Times New Roman" w:hAnsi="Times New Roman" w:cs="Times New Roman"/>
          <w:i/>
          <w:iCs/>
          <w:lang w:val="lt-LT"/>
        </w:rPr>
      </w:pPr>
    </w:p>
    <w:p w:rsidR="006964DF" w:rsidP="006964DF" w:rsidRDefault="006964DF" w14:paraId="7D4336CE" w14:textId="77777777">
      <w:pPr>
        <w:widowControl w:val="0"/>
        <w:ind w:right="-567" w:firstLine="0"/>
        <w:rPr>
          <w:rFonts w:ascii="Times New Roman" w:hAnsi="Times New Roman" w:eastAsia="Calibri" w:cs="Times New Roman"/>
          <w:i/>
          <w:iCs/>
          <w:lang w:val="lt-LT"/>
        </w:rPr>
      </w:pPr>
      <w:r>
        <w:rPr>
          <w:rFonts w:ascii="Times New Roman" w:hAnsi="Times New Roman" w:cs="Times New Roman"/>
          <w:i/>
          <w:iCs/>
          <w:lang w:val="lt-LT"/>
        </w:rPr>
        <w:t>*</w:t>
      </w:r>
      <w:r w:rsidRPr="002369AD">
        <w:rPr>
          <w:rFonts w:ascii="Times New Roman" w:hAnsi="Times New Roman" w:eastAsia="Calibri" w:cs="Times New Roman"/>
          <w:i/>
          <w:iCs/>
          <w:lang w:val="lt-LT"/>
        </w:rPr>
        <w:t xml:space="preserve"> Jei „PVM“ laukas nepildomas, nurodykite priežastis, dėl kurių PVM nemokamas</w:t>
      </w:r>
      <w:r w:rsidRPr="002369AD">
        <w:rPr>
          <w:rStyle w:val="FootnoteReference"/>
          <w:rFonts w:ascii="Times New Roman" w:hAnsi="Times New Roman" w:eastAsia="Calibri" w:cs="Times New Roman"/>
          <w:i/>
          <w:iCs/>
          <w:lang w:val="lt-LT"/>
        </w:rPr>
        <w:footnoteReference w:id="11"/>
      </w:r>
      <w:r w:rsidRPr="002369AD">
        <w:rPr>
          <w:rFonts w:ascii="Times New Roman" w:hAnsi="Times New Roman" w:eastAsia="Calibri" w:cs="Times New Roman"/>
          <w:i/>
          <w:iCs/>
          <w:lang w:val="lt-LT"/>
        </w:rPr>
        <w:t>:</w:t>
      </w:r>
    </w:p>
    <w:p w:rsidR="006964DF" w:rsidP="006964DF" w:rsidRDefault="006964DF" w14:paraId="169A84AF" w14:textId="77777777">
      <w:pPr>
        <w:widowControl w:val="0"/>
        <w:ind w:right="-567" w:firstLine="0"/>
        <w:rPr>
          <w:rFonts w:ascii="Times New Roman" w:hAnsi="Times New Roman" w:eastAsia="Calibri" w:cs="Times New Roman"/>
          <w:i/>
          <w:iCs/>
          <w:lang w:val="lt-LT"/>
        </w:rPr>
      </w:pPr>
    </w:p>
    <w:p w:rsidRPr="00894798" w:rsidR="006964DF" w:rsidP="006964DF" w:rsidRDefault="006964DF" w14:paraId="40E0ED30" w14:textId="77777777">
      <w:pPr>
        <w:widowControl w:val="0"/>
        <w:ind w:right="-567" w:firstLine="0"/>
        <w:rPr>
          <w:rFonts w:ascii="Times New Roman" w:hAnsi="Times New Roman" w:eastAsia="Calibri" w:cs="Times New Roman"/>
          <w:lang w:val="lt-LT"/>
        </w:rPr>
      </w:pPr>
      <w:r w:rsidRPr="00894798">
        <w:rPr>
          <w:rFonts w:ascii="Times New Roman" w:hAnsi="Times New Roman" w:eastAsia="Calibri" w:cs="Times New Roman"/>
          <w:lang w:val="lt-LT"/>
        </w:rPr>
        <w:t>Bendra pasiūlymo kaina su PVM __________________ EUR (įrašyti sumą žodžiais).</w:t>
      </w:r>
    </w:p>
    <w:p w:rsidR="006964DF" w:rsidP="006964DF" w:rsidRDefault="006964DF" w14:paraId="0FF82C72" w14:textId="77777777">
      <w:pPr>
        <w:widowControl w:val="0"/>
        <w:ind w:right="-1" w:firstLine="0"/>
        <w:rPr>
          <w:rFonts w:ascii="Times New Roman" w:hAnsi="Times New Roman" w:eastAsia="Calibri" w:cs="Times New Roman"/>
          <w:i/>
          <w:iCs/>
          <w:lang w:val="lt-LT"/>
        </w:rPr>
      </w:pPr>
    </w:p>
    <w:p w:rsidR="00FF4376" w:rsidP="00B83791" w:rsidRDefault="00FF4376" w14:paraId="7F042549" w14:textId="77777777">
      <w:pPr>
        <w:widowControl w:val="0"/>
        <w:ind w:right="-1" w:firstLine="0"/>
        <w:rPr>
          <w:rFonts w:ascii="Times New Roman" w:hAnsi="Times New Roman" w:eastAsia="Calibri" w:cs="Times New Roman"/>
          <w:i/>
          <w:iCs/>
          <w:lang w:val="lt-LT"/>
        </w:rPr>
      </w:pPr>
    </w:p>
    <w:p w:rsidRPr="004A7728" w:rsidR="006A55FB" w:rsidP="00B83791" w:rsidRDefault="004A7728" w14:paraId="38AFF5BB" w14:textId="018A3B3D">
      <w:pPr>
        <w:widowControl w:val="0"/>
        <w:ind w:right="-1" w:firstLine="0"/>
        <w:rPr>
          <w:rFonts w:ascii="Times New Roman" w:hAnsi="Times New Roman" w:eastAsia="Calibri" w:cs="Times New Roman"/>
          <w:lang w:val="lt-LT"/>
        </w:rPr>
      </w:pPr>
      <w:r w:rsidRPr="004A7728">
        <w:rPr>
          <w:rFonts w:ascii="Times New Roman" w:hAnsi="Times New Roman" w:eastAsia="Calibri" w:cs="Times New Roman"/>
          <w:lang w:val="lt-LT"/>
        </w:rPr>
        <w:t>3.2.Tiekėjas turi į pasiūlymo kainą įskaičiuoti visas su paslaugų teikimu susijusias išlaidas</w:t>
      </w:r>
      <w:r>
        <w:rPr>
          <w:rFonts w:ascii="Times New Roman" w:hAnsi="Times New Roman" w:eastAsia="Calibri" w:cs="Times New Roman"/>
          <w:lang w:val="lt-LT"/>
        </w:rPr>
        <w:t>.</w:t>
      </w:r>
    </w:p>
    <w:p w:rsidRPr="002369AD" w:rsidR="00CC4C23" w:rsidP="002369AD" w:rsidRDefault="00CC4C23" w14:paraId="150F629D" w14:textId="77777777">
      <w:pPr>
        <w:ind w:firstLine="0"/>
        <w:rPr>
          <w:rFonts w:ascii="Times New Roman" w:hAnsi="Times New Roman" w:eastAsia="Times New Roman" w:cs="Times New Roman"/>
          <w:lang w:val="lt-LT"/>
        </w:rPr>
      </w:pPr>
    </w:p>
    <w:p w:rsidRPr="002369AD" w:rsidR="00CC4C23" w:rsidP="00CC4C23" w:rsidRDefault="00CC4C23" w14:paraId="226F3AA9" w14:textId="77777777">
      <w:pPr>
        <w:rPr>
          <w:rFonts w:ascii="Times New Roman" w:hAnsi="Times New Roman" w:eastAsia="Arial" w:cs="Times New Roman"/>
          <w:lang w:val="lt-LT" w:eastAsia="lt-LT"/>
        </w:rPr>
      </w:pPr>
    </w:p>
    <w:p w:rsidRPr="002369AD" w:rsidR="00B66F06" w:rsidP="00B66F06" w:rsidRDefault="00B66F06" w14:paraId="7C4054FA" w14:textId="77777777">
      <w:pPr>
        <w:pStyle w:val="Heading1"/>
        <w:numPr>
          <w:ilvl w:val="0"/>
          <w:numId w:val="2"/>
        </w:numPr>
        <w:jc w:val="center"/>
        <w:rPr>
          <w:b/>
          <w:bCs/>
          <w:sz w:val="22"/>
          <w:szCs w:val="22"/>
        </w:rPr>
      </w:pPr>
      <w:r w:rsidRPr="002369AD">
        <w:rPr>
          <w:b/>
          <w:bCs/>
          <w:sz w:val="22"/>
          <w:szCs w:val="22"/>
        </w:rPr>
        <w:t>KITA INFORMACIJA</w:t>
      </w:r>
    </w:p>
    <w:p w:rsidRPr="002369AD" w:rsidR="00B66F06" w:rsidP="00B66F06" w:rsidRDefault="00B66F06" w14:paraId="4B09036A" w14:textId="77777777">
      <w:pPr>
        <w:rPr>
          <w:rFonts w:ascii="Times New Roman" w:hAnsi="Times New Roman" w:cs="Times New Roman"/>
          <w:lang w:val="lt-LT"/>
        </w:rPr>
      </w:pPr>
    </w:p>
    <w:p w:rsidRPr="002369AD" w:rsidR="00B66F06" w:rsidP="00986663" w:rsidRDefault="00B66F06" w14:paraId="33D4D871" w14:textId="77777777">
      <w:pPr>
        <w:ind w:firstLine="0"/>
        <w:rPr>
          <w:rFonts w:ascii="Times New Roman" w:hAnsi="Times New Roman" w:cs="Times New Roman"/>
          <w:lang w:val="lt-LT"/>
        </w:rPr>
      </w:pPr>
      <w:r w:rsidRPr="002369AD">
        <w:rPr>
          <w:rFonts w:ascii="Times New Roman" w:hAnsi="Times New Roman" w:cs="Times New Roman"/>
          <w:lang w:val="lt-LT"/>
        </w:rPr>
        <w:t>Kartu su pasiūlymu pateikiami šie dokumentai:</w:t>
      </w:r>
    </w:p>
    <w:tbl>
      <w:tblPr>
        <w:tblStyle w:val="TableGrid2"/>
        <w:tblW w:w="94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6"/>
        <w:gridCol w:w="3119"/>
        <w:gridCol w:w="5528"/>
      </w:tblGrid>
      <w:tr w:rsidRPr="002369AD" w:rsidR="00B66F06" w:rsidTr="005B0009" w14:paraId="4476DE73" w14:textId="77777777">
        <w:tc>
          <w:tcPr>
            <w:tcW w:w="846" w:type="dxa"/>
            <w:shd w:val="clear" w:color="auto" w:fill="F2F2F2" w:themeFill="background1" w:themeFillShade="F2"/>
            <w:vAlign w:val="center"/>
          </w:tcPr>
          <w:p w:rsidRPr="002369AD" w:rsidR="00B66F06" w:rsidP="002B3F64" w:rsidRDefault="00B66F06" w14:paraId="07804637" w14:textId="77777777">
            <w:pPr>
              <w:ind w:firstLine="0"/>
              <w:jc w:val="center"/>
              <w:rPr>
                <w:b/>
                <w:bCs/>
                <w:sz w:val="22"/>
                <w:szCs w:val="22"/>
                <w:lang w:val="lt-LT"/>
              </w:rPr>
            </w:pPr>
            <w:r w:rsidRPr="002369AD">
              <w:rPr>
                <w:b/>
                <w:bCs/>
                <w:sz w:val="22"/>
                <w:szCs w:val="22"/>
                <w:lang w:val="lt-LT"/>
              </w:rPr>
              <w:t>Eil. Nr.</w:t>
            </w:r>
          </w:p>
        </w:tc>
        <w:tc>
          <w:tcPr>
            <w:tcW w:w="3119" w:type="dxa"/>
            <w:shd w:val="clear" w:color="auto" w:fill="F2F2F2" w:themeFill="background1" w:themeFillShade="F2"/>
            <w:vAlign w:val="center"/>
          </w:tcPr>
          <w:p w:rsidRPr="002369AD" w:rsidR="00B66F06" w:rsidP="002B3F64" w:rsidRDefault="00B66F06" w14:paraId="5F125351" w14:textId="77777777">
            <w:pPr>
              <w:jc w:val="center"/>
              <w:rPr>
                <w:b/>
                <w:bCs/>
                <w:sz w:val="22"/>
                <w:szCs w:val="22"/>
                <w:lang w:val="lt-LT"/>
              </w:rPr>
            </w:pPr>
            <w:r w:rsidRPr="002369AD">
              <w:rPr>
                <w:b/>
                <w:bCs/>
                <w:sz w:val="22"/>
                <w:szCs w:val="22"/>
                <w:lang w:val="lt-LT"/>
              </w:rPr>
              <w:t>Dokumentas</w:t>
            </w:r>
          </w:p>
        </w:tc>
        <w:tc>
          <w:tcPr>
            <w:tcW w:w="5528" w:type="dxa"/>
            <w:shd w:val="clear" w:color="auto" w:fill="F2F2F2" w:themeFill="background1" w:themeFillShade="F2"/>
          </w:tcPr>
          <w:p w:rsidRPr="002369AD" w:rsidR="00B66F06" w:rsidP="002B3F64" w:rsidRDefault="00B66F06" w14:paraId="5D133220" w14:textId="77777777">
            <w:pPr>
              <w:jc w:val="center"/>
              <w:rPr>
                <w:b/>
                <w:bCs/>
                <w:sz w:val="22"/>
                <w:szCs w:val="22"/>
                <w:lang w:val="lt-LT"/>
              </w:rPr>
            </w:pPr>
            <w:r w:rsidRPr="002369AD">
              <w:rPr>
                <w:b/>
                <w:sz w:val="22"/>
                <w:szCs w:val="22"/>
                <w:lang w:val="lt-LT"/>
              </w:rPr>
              <w:t>Prisegtos bylos (failo) pavadinimas</w:t>
            </w:r>
          </w:p>
        </w:tc>
      </w:tr>
      <w:tr w:rsidRPr="002369AD" w:rsidR="00B66F06" w:rsidTr="005B0009" w14:paraId="52D4D1A6" w14:textId="77777777">
        <w:trPr>
          <w:trHeight w:val="220"/>
        </w:trPr>
        <w:tc>
          <w:tcPr>
            <w:tcW w:w="846" w:type="dxa"/>
            <w:shd w:val="clear" w:color="auto" w:fill="F2F2F2" w:themeFill="background1" w:themeFillShade="F2"/>
            <w:vAlign w:val="center"/>
          </w:tcPr>
          <w:p w:rsidRPr="002369AD" w:rsidR="00B66F06" w:rsidP="005B0009" w:rsidRDefault="00B66F06" w14:paraId="1F40C00A" w14:textId="77777777">
            <w:pPr>
              <w:ind w:firstLine="176"/>
              <w:jc w:val="center"/>
              <w:rPr>
                <w:i/>
                <w:iCs/>
                <w:sz w:val="22"/>
                <w:szCs w:val="22"/>
                <w:lang w:val="lt-LT"/>
              </w:rPr>
            </w:pPr>
            <w:r w:rsidRPr="002369AD">
              <w:rPr>
                <w:i/>
                <w:iCs/>
                <w:sz w:val="22"/>
                <w:szCs w:val="22"/>
                <w:lang w:val="lt-LT"/>
              </w:rPr>
              <w:t>1</w:t>
            </w:r>
          </w:p>
        </w:tc>
        <w:tc>
          <w:tcPr>
            <w:tcW w:w="3119" w:type="dxa"/>
            <w:shd w:val="clear" w:color="auto" w:fill="F2F2F2" w:themeFill="background1" w:themeFillShade="F2"/>
            <w:vAlign w:val="center"/>
          </w:tcPr>
          <w:p w:rsidRPr="002369AD" w:rsidR="00B66F06" w:rsidP="002B3F64" w:rsidRDefault="00B66F06" w14:paraId="12140671" w14:textId="77777777">
            <w:pPr>
              <w:jc w:val="center"/>
              <w:rPr>
                <w:i/>
                <w:iCs/>
                <w:sz w:val="22"/>
                <w:szCs w:val="22"/>
                <w:lang w:val="lt-LT"/>
              </w:rPr>
            </w:pPr>
            <w:r w:rsidRPr="002369AD">
              <w:rPr>
                <w:i/>
                <w:iCs/>
                <w:sz w:val="22"/>
                <w:szCs w:val="22"/>
                <w:lang w:val="lt-LT"/>
              </w:rPr>
              <w:t>2</w:t>
            </w:r>
          </w:p>
        </w:tc>
        <w:tc>
          <w:tcPr>
            <w:tcW w:w="5528" w:type="dxa"/>
            <w:shd w:val="clear" w:color="auto" w:fill="F2F2F2" w:themeFill="background1" w:themeFillShade="F2"/>
          </w:tcPr>
          <w:p w:rsidRPr="002369AD" w:rsidR="00B66F06" w:rsidP="002B3F64" w:rsidRDefault="00B66F06" w14:paraId="2547E97B" w14:textId="77777777">
            <w:pPr>
              <w:jc w:val="center"/>
              <w:rPr>
                <w:i/>
                <w:iCs/>
                <w:sz w:val="22"/>
                <w:szCs w:val="22"/>
                <w:lang w:val="lt-LT"/>
              </w:rPr>
            </w:pPr>
            <w:r w:rsidRPr="002369AD">
              <w:rPr>
                <w:i/>
                <w:iCs/>
                <w:sz w:val="22"/>
                <w:szCs w:val="22"/>
                <w:lang w:val="lt-LT"/>
              </w:rPr>
              <w:t>3</w:t>
            </w:r>
          </w:p>
        </w:tc>
      </w:tr>
      <w:tr w:rsidRPr="002369AD" w:rsidR="00B66F06" w:rsidTr="005B0009" w14:paraId="4DC22DD4" w14:textId="77777777">
        <w:tc>
          <w:tcPr>
            <w:tcW w:w="846" w:type="dxa"/>
            <w:vAlign w:val="center"/>
          </w:tcPr>
          <w:p w:rsidRPr="002369AD" w:rsidR="00B66F06" w:rsidP="005B0009" w:rsidRDefault="00B66F06" w14:paraId="497BAF76" w14:textId="77777777">
            <w:pPr>
              <w:ind w:firstLine="176"/>
              <w:rPr>
                <w:sz w:val="22"/>
                <w:szCs w:val="22"/>
                <w:lang w:val="lt-LT"/>
              </w:rPr>
            </w:pPr>
            <w:r w:rsidRPr="002369AD">
              <w:rPr>
                <w:sz w:val="22"/>
                <w:szCs w:val="22"/>
                <w:lang w:val="lt-LT"/>
              </w:rPr>
              <w:t>1.</w:t>
            </w:r>
          </w:p>
        </w:tc>
        <w:tc>
          <w:tcPr>
            <w:tcW w:w="3119" w:type="dxa"/>
          </w:tcPr>
          <w:p w:rsidRPr="002369AD" w:rsidR="00B66F06" w:rsidP="002B3F64" w:rsidRDefault="00B66F06" w14:paraId="290719C3" w14:textId="77777777">
            <w:pPr>
              <w:pStyle w:val="Standard1"/>
              <w:jc w:val="both"/>
              <w:rPr>
                <w:sz w:val="22"/>
                <w:szCs w:val="22"/>
                <w:lang w:val="lt-LT"/>
              </w:rPr>
            </w:pPr>
          </w:p>
        </w:tc>
        <w:tc>
          <w:tcPr>
            <w:tcW w:w="5528" w:type="dxa"/>
          </w:tcPr>
          <w:p w:rsidRPr="002369AD" w:rsidR="00B66F06" w:rsidP="002B3F64" w:rsidRDefault="00B66F06" w14:paraId="107403CB" w14:textId="77777777">
            <w:pPr>
              <w:jc w:val="center"/>
              <w:rPr>
                <w:sz w:val="22"/>
                <w:szCs w:val="22"/>
                <w:lang w:val="lt-LT"/>
              </w:rPr>
            </w:pPr>
          </w:p>
        </w:tc>
      </w:tr>
      <w:tr w:rsidRPr="002369AD" w:rsidR="00B66F06" w:rsidTr="005B0009" w14:paraId="14F548E9" w14:textId="77777777">
        <w:tc>
          <w:tcPr>
            <w:tcW w:w="846" w:type="dxa"/>
            <w:vAlign w:val="center"/>
          </w:tcPr>
          <w:p w:rsidRPr="002369AD" w:rsidR="00B66F06" w:rsidP="005B0009" w:rsidRDefault="00B66F06" w14:paraId="2D6508DD" w14:textId="77777777">
            <w:pPr>
              <w:ind w:firstLine="176"/>
              <w:rPr>
                <w:sz w:val="22"/>
                <w:szCs w:val="22"/>
                <w:lang w:val="lt-LT"/>
              </w:rPr>
            </w:pPr>
            <w:r w:rsidRPr="002369AD">
              <w:rPr>
                <w:sz w:val="22"/>
                <w:szCs w:val="22"/>
                <w:lang w:val="lt-LT"/>
              </w:rPr>
              <w:t>2.</w:t>
            </w:r>
          </w:p>
        </w:tc>
        <w:tc>
          <w:tcPr>
            <w:tcW w:w="3119" w:type="dxa"/>
          </w:tcPr>
          <w:p w:rsidRPr="002369AD" w:rsidR="00B66F06" w:rsidP="002B3F64" w:rsidRDefault="00B66F06" w14:paraId="1811E0E0" w14:textId="77777777">
            <w:pPr>
              <w:pStyle w:val="Standard1"/>
              <w:jc w:val="both"/>
              <w:rPr>
                <w:sz w:val="22"/>
                <w:szCs w:val="22"/>
                <w:lang w:val="lt-LT"/>
              </w:rPr>
            </w:pPr>
          </w:p>
        </w:tc>
        <w:tc>
          <w:tcPr>
            <w:tcW w:w="5528" w:type="dxa"/>
          </w:tcPr>
          <w:p w:rsidRPr="002369AD" w:rsidR="00B66F06" w:rsidP="002B3F64" w:rsidRDefault="00B66F06" w14:paraId="00ECBC02" w14:textId="77777777">
            <w:pPr>
              <w:jc w:val="center"/>
              <w:rPr>
                <w:sz w:val="22"/>
                <w:szCs w:val="22"/>
                <w:lang w:val="lt-LT"/>
              </w:rPr>
            </w:pPr>
          </w:p>
        </w:tc>
      </w:tr>
      <w:tr w:rsidRPr="002369AD" w:rsidR="00B66F06" w:rsidTr="005B0009" w14:paraId="6A53EB18" w14:textId="77777777">
        <w:tc>
          <w:tcPr>
            <w:tcW w:w="846" w:type="dxa"/>
            <w:vAlign w:val="center"/>
          </w:tcPr>
          <w:p w:rsidRPr="002369AD" w:rsidR="00B66F06" w:rsidP="005B0009" w:rsidRDefault="00B66F06" w14:paraId="20FABE42" w14:textId="77777777">
            <w:pPr>
              <w:ind w:firstLine="176"/>
              <w:rPr>
                <w:sz w:val="22"/>
                <w:szCs w:val="22"/>
                <w:lang w:val="lt-LT"/>
              </w:rPr>
            </w:pPr>
            <w:r w:rsidRPr="002369AD">
              <w:rPr>
                <w:sz w:val="22"/>
                <w:szCs w:val="22"/>
                <w:lang w:val="lt-LT"/>
              </w:rPr>
              <w:t>3.</w:t>
            </w:r>
          </w:p>
        </w:tc>
        <w:tc>
          <w:tcPr>
            <w:tcW w:w="3119" w:type="dxa"/>
          </w:tcPr>
          <w:p w:rsidRPr="002369AD" w:rsidR="00B66F06" w:rsidP="002B3F64" w:rsidRDefault="00B66F06" w14:paraId="4E619E04" w14:textId="77777777">
            <w:pPr>
              <w:pStyle w:val="Standard1"/>
              <w:jc w:val="both"/>
              <w:rPr>
                <w:sz w:val="22"/>
                <w:szCs w:val="22"/>
                <w:lang w:val="lt-LT"/>
              </w:rPr>
            </w:pPr>
          </w:p>
        </w:tc>
        <w:tc>
          <w:tcPr>
            <w:tcW w:w="5528" w:type="dxa"/>
          </w:tcPr>
          <w:p w:rsidRPr="002369AD" w:rsidR="00B66F06" w:rsidP="002B3F64" w:rsidRDefault="00B66F06" w14:paraId="11F7CBD8" w14:textId="77777777">
            <w:pPr>
              <w:jc w:val="center"/>
              <w:rPr>
                <w:sz w:val="22"/>
                <w:szCs w:val="22"/>
                <w:lang w:val="lt-LT"/>
              </w:rPr>
            </w:pPr>
          </w:p>
        </w:tc>
      </w:tr>
    </w:tbl>
    <w:p w:rsidR="00B66F06" w:rsidP="00B66F06" w:rsidRDefault="00B66F06" w14:paraId="306ED874" w14:textId="77777777">
      <w:pPr>
        <w:rPr>
          <w:rFonts w:ascii="Times New Roman" w:hAnsi="Times New Roman" w:cs="Times New Roman"/>
          <w:lang w:val="lt-LT"/>
        </w:rPr>
      </w:pPr>
    </w:p>
    <w:p w:rsidRPr="00D85B9F" w:rsidR="009B261A" w:rsidP="00B66F06" w:rsidRDefault="009B261A" w14:paraId="5007473E" w14:textId="121C3CF6">
      <w:pPr>
        <w:rPr>
          <w:rFonts w:ascii="Times New Roman" w:hAnsi="Times New Roman" w:cs="Times New Roman"/>
          <w:i/>
          <w:iCs/>
          <w:lang w:val="lt-LT"/>
        </w:rPr>
      </w:pPr>
      <w:r>
        <w:rPr>
          <w:rFonts w:ascii="Times New Roman" w:hAnsi="Times New Roman" w:cs="Times New Roman"/>
          <w:lang w:val="lt-LT"/>
        </w:rPr>
        <w:t xml:space="preserve">Pasiūlymo galiojimo terminas </w:t>
      </w:r>
      <w:r w:rsidR="001E77F3">
        <w:rPr>
          <w:rFonts w:ascii="Times New Roman" w:hAnsi="Times New Roman" w:cs="Times New Roman"/>
          <w:lang w:val="lt-LT"/>
        </w:rPr>
        <w:t xml:space="preserve">- </w:t>
      </w:r>
      <w:r>
        <w:rPr>
          <w:rFonts w:ascii="Times New Roman" w:hAnsi="Times New Roman" w:cs="Times New Roman"/>
          <w:i/>
          <w:iCs/>
          <w:lang w:val="lt-LT"/>
        </w:rPr>
        <w:t>(</w:t>
      </w:r>
      <w:r w:rsidRPr="004A7728">
        <w:rPr>
          <w:rFonts w:ascii="Times New Roman" w:hAnsi="Times New Roman" w:cs="Times New Roman"/>
          <w:b/>
          <w:bCs/>
          <w:i/>
          <w:iCs/>
          <w:lang w:val="lt-LT"/>
        </w:rPr>
        <w:t>įrašyti</w:t>
      </w:r>
      <w:r>
        <w:rPr>
          <w:rFonts w:ascii="Times New Roman" w:hAnsi="Times New Roman" w:cs="Times New Roman"/>
          <w:i/>
          <w:iCs/>
          <w:lang w:val="lt-LT"/>
        </w:rPr>
        <w:t>)</w:t>
      </w:r>
    </w:p>
    <w:p w:rsidRPr="002369AD" w:rsidR="00B66F06" w:rsidP="00B66F06" w:rsidRDefault="00B66F06" w14:paraId="2772A0BA" w14:textId="77777777">
      <w:pPr>
        <w:pStyle w:val="Heading1"/>
        <w:ind w:left="360"/>
        <w:rPr>
          <w:b/>
          <w:bCs/>
          <w:sz w:val="22"/>
          <w:szCs w:val="22"/>
        </w:rPr>
      </w:pPr>
    </w:p>
    <w:p w:rsidRPr="002369AD" w:rsidR="00B66F06" w:rsidP="00B66F06" w:rsidRDefault="00B66F06" w14:paraId="738CB717" w14:textId="77777777">
      <w:pPr>
        <w:pStyle w:val="Heading1"/>
        <w:numPr>
          <w:ilvl w:val="0"/>
          <w:numId w:val="2"/>
        </w:numPr>
        <w:jc w:val="center"/>
        <w:rPr>
          <w:b/>
          <w:bCs/>
          <w:sz w:val="22"/>
          <w:szCs w:val="22"/>
        </w:rPr>
      </w:pPr>
      <w:r w:rsidRPr="002369AD">
        <w:rPr>
          <w:b/>
          <w:bCs/>
          <w:sz w:val="22"/>
          <w:szCs w:val="22"/>
        </w:rPr>
        <w:t>PASIŪLYMO KONFIDENCIALI INFORMACIJA</w:t>
      </w:r>
    </w:p>
    <w:p w:rsidRPr="002369AD" w:rsidR="00B66F06" w:rsidP="00B66F06" w:rsidRDefault="00B66F06" w14:paraId="7858DE0B" w14:textId="77777777">
      <w:pPr>
        <w:rPr>
          <w:rFonts w:ascii="Times New Roman" w:hAnsi="Times New Roman" w:cs="Times New Roman"/>
          <w:lang w:val="lt-LT"/>
        </w:rPr>
      </w:pPr>
    </w:p>
    <w:p w:rsidRPr="002369AD" w:rsidR="00B66F06" w:rsidP="00986663" w:rsidRDefault="00B66F06" w14:paraId="044B5365" w14:textId="77777777">
      <w:pPr>
        <w:ind w:firstLine="0"/>
        <w:rPr>
          <w:rFonts w:ascii="Times New Roman" w:hAnsi="Times New Roman" w:cs="Times New Roman"/>
          <w:lang w:val="lt-LT"/>
        </w:rPr>
      </w:pPr>
      <w:r w:rsidRPr="002369AD">
        <w:rPr>
          <w:rFonts w:ascii="Times New Roman" w:hAnsi="Times New Roman" w:cs="Times New Roman"/>
          <w:lang w:val="lt-LT"/>
        </w:rPr>
        <w:t>Kartu su pasiūlymu pateikiami šie dokumentai:</w:t>
      </w:r>
    </w:p>
    <w:tbl>
      <w:tblPr>
        <w:tblStyle w:val="TableGrid2"/>
        <w:tblW w:w="94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8"/>
        <w:gridCol w:w="3260"/>
        <w:gridCol w:w="5245"/>
      </w:tblGrid>
      <w:tr w:rsidRPr="002369AD" w:rsidR="00B66F06" w:rsidTr="005B0009" w14:paraId="54F31D09" w14:textId="77777777">
        <w:tc>
          <w:tcPr>
            <w:tcW w:w="988" w:type="dxa"/>
            <w:shd w:val="clear" w:color="auto" w:fill="F2F2F2" w:themeFill="background1" w:themeFillShade="F2"/>
            <w:vAlign w:val="center"/>
          </w:tcPr>
          <w:p w:rsidRPr="002369AD" w:rsidR="00B66F06" w:rsidP="009718BE" w:rsidRDefault="00B66F06" w14:paraId="58CB05DC" w14:textId="77777777">
            <w:pPr>
              <w:ind w:left="34" w:firstLine="0"/>
              <w:rPr>
                <w:b/>
                <w:bCs/>
                <w:sz w:val="22"/>
                <w:szCs w:val="22"/>
                <w:lang w:val="lt-LT"/>
              </w:rPr>
            </w:pPr>
            <w:r w:rsidRPr="002369AD">
              <w:rPr>
                <w:b/>
                <w:bCs/>
                <w:sz w:val="22"/>
                <w:szCs w:val="22"/>
                <w:lang w:val="lt-LT"/>
              </w:rPr>
              <w:lastRenderedPageBreak/>
              <w:t>Eil. Nr.</w:t>
            </w:r>
          </w:p>
        </w:tc>
        <w:tc>
          <w:tcPr>
            <w:tcW w:w="3260" w:type="dxa"/>
            <w:shd w:val="clear" w:color="auto" w:fill="F2F2F2" w:themeFill="background1" w:themeFillShade="F2"/>
            <w:vAlign w:val="center"/>
          </w:tcPr>
          <w:p w:rsidRPr="002369AD" w:rsidR="00B66F06" w:rsidP="009718BE" w:rsidRDefault="00B66F06" w14:paraId="7FAC9D4A" w14:textId="77777777">
            <w:pPr>
              <w:ind w:left="34" w:firstLine="0"/>
              <w:jc w:val="center"/>
              <w:rPr>
                <w:b/>
                <w:bCs/>
                <w:sz w:val="22"/>
                <w:szCs w:val="22"/>
                <w:lang w:val="lt-LT"/>
              </w:rPr>
            </w:pPr>
            <w:r w:rsidRPr="002369AD">
              <w:rPr>
                <w:b/>
                <w:bCs/>
                <w:sz w:val="22"/>
                <w:szCs w:val="22"/>
                <w:lang w:val="lt-LT"/>
              </w:rPr>
              <w:t>Dokumentas</w:t>
            </w:r>
          </w:p>
        </w:tc>
        <w:tc>
          <w:tcPr>
            <w:tcW w:w="5245" w:type="dxa"/>
            <w:shd w:val="clear" w:color="auto" w:fill="F2F2F2" w:themeFill="background1" w:themeFillShade="F2"/>
          </w:tcPr>
          <w:p w:rsidRPr="002369AD" w:rsidR="00B66F06" w:rsidP="009718BE" w:rsidRDefault="00B66F06" w14:paraId="1C1B0DF4" w14:textId="77777777">
            <w:pPr>
              <w:ind w:left="34" w:firstLine="0"/>
              <w:jc w:val="center"/>
              <w:rPr>
                <w:b/>
                <w:bCs/>
                <w:sz w:val="22"/>
                <w:szCs w:val="22"/>
                <w:lang w:val="lt-LT"/>
              </w:rPr>
            </w:pPr>
            <w:r w:rsidRPr="002369AD">
              <w:rPr>
                <w:b/>
                <w:bCs/>
                <w:sz w:val="22"/>
                <w:szCs w:val="22"/>
                <w:lang w:val="lt-LT"/>
              </w:rPr>
              <w:t>Konfidenciali informacija dokumente</w:t>
            </w:r>
          </w:p>
        </w:tc>
      </w:tr>
      <w:tr w:rsidRPr="002369AD" w:rsidR="00B66F06" w:rsidTr="005B0009" w14:paraId="48F26962" w14:textId="77777777">
        <w:trPr>
          <w:trHeight w:val="220"/>
        </w:trPr>
        <w:tc>
          <w:tcPr>
            <w:tcW w:w="988" w:type="dxa"/>
            <w:shd w:val="clear" w:color="auto" w:fill="F2F2F2" w:themeFill="background1" w:themeFillShade="F2"/>
            <w:vAlign w:val="center"/>
          </w:tcPr>
          <w:p w:rsidRPr="002369AD" w:rsidR="00B66F06" w:rsidP="009718BE" w:rsidRDefault="00B66F06" w14:paraId="0DADC27B" w14:textId="77777777">
            <w:pPr>
              <w:ind w:left="34" w:firstLine="0"/>
              <w:jc w:val="center"/>
              <w:rPr>
                <w:i/>
                <w:iCs/>
                <w:sz w:val="22"/>
                <w:szCs w:val="22"/>
                <w:lang w:val="lt-LT"/>
              </w:rPr>
            </w:pPr>
            <w:r w:rsidRPr="002369AD">
              <w:rPr>
                <w:i/>
                <w:iCs/>
                <w:sz w:val="22"/>
                <w:szCs w:val="22"/>
                <w:lang w:val="lt-LT"/>
              </w:rPr>
              <w:t>1</w:t>
            </w:r>
          </w:p>
        </w:tc>
        <w:tc>
          <w:tcPr>
            <w:tcW w:w="3260" w:type="dxa"/>
            <w:shd w:val="clear" w:color="auto" w:fill="F2F2F2" w:themeFill="background1" w:themeFillShade="F2"/>
            <w:vAlign w:val="center"/>
          </w:tcPr>
          <w:p w:rsidRPr="002369AD" w:rsidR="00B66F06" w:rsidP="009718BE" w:rsidRDefault="00B66F06" w14:paraId="5E0AA4D9" w14:textId="77777777">
            <w:pPr>
              <w:ind w:left="34" w:firstLine="0"/>
              <w:jc w:val="center"/>
              <w:rPr>
                <w:i/>
                <w:iCs/>
                <w:sz w:val="22"/>
                <w:szCs w:val="22"/>
                <w:lang w:val="lt-LT"/>
              </w:rPr>
            </w:pPr>
            <w:r w:rsidRPr="002369AD">
              <w:rPr>
                <w:i/>
                <w:iCs/>
                <w:sz w:val="22"/>
                <w:szCs w:val="22"/>
                <w:lang w:val="lt-LT"/>
              </w:rPr>
              <w:t>2</w:t>
            </w:r>
          </w:p>
        </w:tc>
        <w:tc>
          <w:tcPr>
            <w:tcW w:w="5245" w:type="dxa"/>
            <w:shd w:val="clear" w:color="auto" w:fill="F2F2F2" w:themeFill="background1" w:themeFillShade="F2"/>
          </w:tcPr>
          <w:p w:rsidRPr="002369AD" w:rsidR="00B66F06" w:rsidP="009718BE" w:rsidRDefault="00B66F06" w14:paraId="59631390" w14:textId="77777777">
            <w:pPr>
              <w:ind w:left="34" w:firstLine="0"/>
              <w:jc w:val="center"/>
              <w:rPr>
                <w:i/>
                <w:iCs/>
                <w:sz w:val="22"/>
                <w:szCs w:val="22"/>
                <w:lang w:val="lt-LT"/>
              </w:rPr>
            </w:pPr>
            <w:r w:rsidRPr="002369AD">
              <w:rPr>
                <w:i/>
                <w:iCs/>
                <w:sz w:val="22"/>
                <w:szCs w:val="22"/>
                <w:lang w:val="lt-LT"/>
              </w:rPr>
              <w:t>3</w:t>
            </w:r>
          </w:p>
        </w:tc>
      </w:tr>
      <w:tr w:rsidRPr="002369AD" w:rsidR="00B66F06" w:rsidTr="005B0009" w14:paraId="0C71AA2C" w14:textId="77777777">
        <w:tc>
          <w:tcPr>
            <w:tcW w:w="988" w:type="dxa"/>
            <w:vAlign w:val="center"/>
          </w:tcPr>
          <w:p w:rsidRPr="002369AD" w:rsidR="00B66F06" w:rsidP="009718BE" w:rsidRDefault="00B66F06" w14:paraId="16C1A7ED" w14:textId="77777777">
            <w:pPr>
              <w:ind w:left="34" w:firstLine="0"/>
              <w:rPr>
                <w:sz w:val="22"/>
                <w:szCs w:val="22"/>
                <w:lang w:val="lt-LT"/>
              </w:rPr>
            </w:pPr>
            <w:r w:rsidRPr="002369AD">
              <w:rPr>
                <w:sz w:val="22"/>
                <w:szCs w:val="22"/>
                <w:lang w:val="lt-LT"/>
              </w:rPr>
              <w:t>1.</w:t>
            </w:r>
          </w:p>
        </w:tc>
        <w:tc>
          <w:tcPr>
            <w:tcW w:w="3260" w:type="dxa"/>
          </w:tcPr>
          <w:p w:rsidRPr="002369AD" w:rsidR="00B66F06" w:rsidP="009718BE" w:rsidRDefault="00B66F06" w14:paraId="1E53E1FA" w14:textId="77777777">
            <w:pPr>
              <w:pStyle w:val="Standard1"/>
              <w:ind w:left="34"/>
              <w:jc w:val="both"/>
              <w:rPr>
                <w:sz w:val="22"/>
                <w:szCs w:val="22"/>
                <w:lang w:val="lt-LT"/>
              </w:rPr>
            </w:pPr>
          </w:p>
        </w:tc>
        <w:tc>
          <w:tcPr>
            <w:tcW w:w="5245" w:type="dxa"/>
          </w:tcPr>
          <w:p w:rsidRPr="002369AD" w:rsidR="00B66F06" w:rsidP="009718BE" w:rsidRDefault="00B66F06" w14:paraId="1310F41D" w14:textId="77777777">
            <w:pPr>
              <w:ind w:left="34" w:firstLine="0"/>
              <w:jc w:val="center"/>
              <w:rPr>
                <w:sz w:val="22"/>
                <w:szCs w:val="22"/>
                <w:lang w:val="lt-LT"/>
              </w:rPr>
            </w:pPr>
          </w:p>
        </w:tc>
      </w:tr>
      <w:tr w:rsidRPr="002369AD" w:rsidR="00B66F06" w:rsidTr="005B0009" w14:paraId="4BD7773C" w14:textId="77777777">
        <w:tc>
          <w:tcPr>
            <w:tcW w:w="988" w:type="dxa"/>
            <w:vAlign w:val="center"/>
          </w:tcPr>
          <w:p w:rsidRPr="002369AD" w:rsidR="00B66F06" w:rsidP="009718BE" w:rsidRDefault="00B66F06" w14:paraId="7F99FED8" w14:textId="77777777">
            <w:pPr>
              <w:ind w:left="34" w:firstLine="0"/>
              <w:rPr>
                <w:sz w:val="22"/>
                <w:szCs w:val="22"/>
                <w:lang w:val="lt-LT"/>
              </w:rPr>
            </w:pPr>
            <w:r w:rsidRPr="002369AD">
              <w:rPr>
                <w:sz w:val="22"/>
                <w:szCs w:val="22"/>
                <w:lang w:val="lt-LT"/>
              </w:rPr>
              <w:t>2.</w:t>
            </w:r>
          </w:p>
        </w:tc>
        <w:tc>
          <w:tcPr>
            <w:tcW w:w="3260" w:type="dxa"/>
          </w:tcPr>
          <w:p w:rsidRPr="002369AD" w:rsidR="00B66F06" w:rsidP="009718BE" w:rsidRDefault="00B66F06" w14:paraId="51D2B2C2" w14:textId="77777777">
            <w:pPr>
              <w:pStyle w:val="Standard1"/>
              <w:ind w:left="34"/>
              <w:jc w:val="both"/>
              <w:rPr>
                <w:sz w:val="22"/>
                <w:szCs w:val="22"/>
                <w:lang w:val="lt-LT"/>
              </w:rPr>
            </w:pPr>
          </w:p>
        </w:tc>
        <w:tc>
          <w:tcPr>
            <w:tcW w:w="5245" w:type="dxa"/>
          </w:tcPr>
          <w:p w:rsidRPr="002369AD" w:rsidR="00B66F06" w:rsidP="009718BE" w:rsidRDefault="00B66F06" w14:paraId="1B2093EC" w14:textId="77777777">
            <w:pPr>
              <w:ind w:left="34" w:firstLine="0"/>
              <w:jc w:val="center"/>
              <w:rPr>
                <w:sz w:val="22"/>
                <w:szCs w:val="22"/>
                <w:lang w:val="lt-LT"/>
              </w:rPr>
            </w:pPr>
          </w:p>
        </w:tc>
      </w:tr>
      <w:tr w:rsidRPr="002369AD" w:rsidR="00B66F06" w:rsidTr="005B0009" w14:paraId="18303CFD" w14:textId="77777777">
        <w:tc>
          <w:tcPr>
            <w:tcW w:w="988" w:type="dxa"/>
            <w:vAlign w:val="center"/>
          </w:tcPr>
          <w:p w:rsidRPr="002369AD" w:rsidR="00B66F06" w:rsidP="009718BE" w:rsidRDefault="00B66F06" w14:paraId="240622F9" w14:textId="77777777">
            <w:pPr>
              <w:ind w:left="34" w:firstLine="0"/>
              <w:rPr>
                <w:sz w:val="22"/>
                <w:szCs w:val="22"/>
                <w:lang w:val="lt-LT"/>
              </w:rPr>
            </w:pPr>
            <w:r w:rsidRPr="002369AD">
              <w:rPr>
                <w:sz w:val="22"/>
                <w:szCs w:val="22"/>
                <w:lang w:val="lt-LT"/>
              </w:rPr>
              <w:t>3.</w:t>
            </w:r>
          </w:p>
        </w:tc>
        <w:tc>
          <w:tcPr>
            <w:tcW w:w="3260" w:type="dxa"/>
          </w:tcPr>
          <w:p w:rsidRPr="002369AD" w:rsidR="00B66F06" w:rsidP="009718BE" w:rsidRDefault="00B66F06" w14:paraId="1A786CB2" w14:textId="77777777">
            <w:pPr>
              <w:pStyle w:val="Standard1"/>
              <w:ind w:left="34"/>
              <w:jc w:val="both"/>
              <w:rPr>
                <w:sz w:val="22"/>
                <w:szCs w:val="22"/>
                <w:lang w:val="lt-LT"/>
              </w:rPr>
            </w:pPr>
          </w:p>
        </w:tc>
        <w:tc>
          <w:tcPr>
            <w:tcW w:w="5245" w:type="dxa"/>
          </w:tcPr>
          <w:p w:rsidRPr="002369AD" w:rsidR="00B66F06" w:rsidP="009718BE" w:rsidRDefault="00B66F06" w14:paraId="18EEB206" w14:textId="77777777">
            <w:pPr>
              <w:ind w:left="34" w:firstLine="0"/>
              <w:jc w:val="center"/>
              <w:rPr>
                <w:sz w:val="22"/>
                <w:szCs w:val="22"/>
                <w:lang w:val="lt-LT"/>
              </w:rPr>
            </w:pPr>
          </w:p>
        </w:tc>
      </w:tr>
    </w:tbl>
    <w:p w:rsidRPr="00EB20B0" w:rsidR="00941B3D" w:rsidP="00941B3D" w:rsidRDefault="00941B3D" w14:paraId="14CEF415" w14:textId="77777777">
      <w:pPr>
        <w:spacing w:before="60" w:after="60"/>
        <w:ind w:firstLine="0"/>
        <w:rPr>
          <w:rFonts w:ascii="Times New Roman" w:hAnsi="Times New Roman" w:cs="Times New Roman"/>
          <w:lang w:val="lt-LT"/>
        </w:rPr>
      </w:pPr>
      <w:r w:rsidRPr="00EB20B0">
        <w:rPr>
          <w:rFonts w:ascii="Times New Roman" w:hAnsi="Times New Roman" w:eastAsia="Calibri" w:cs="Times New Roman"/>
          <w:i/>
          <w:lang w:val="lt-LT"/>
        </w:rPr>
        <w:t>Pildyti tik tada, jeigu bus pateikta konfidenciali informacija. Tiekėjas negali nurodyti,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w:t>
      </w:r>
      <w:r>
        <w:rPr>
          <w:rFonts w:ascii="Times New Roman" w:hAnsi="Times New Roman" w:eastAsia="Calibri" w:cs="Times New Roman"/>
          <w:i/>
          <w:lang w:val="lt-LT"/>
        </w:rPr>
        <w:t>.</w:t>
      </w:r>
    </w:p>
    <w:p w:rsidRPr="002369AD" w:rsidR="00B66F06" w:rsidP="00986663" w:rsidRDefault="00B66F06" w14:paraId="0DA08137" w14:textId="77777777">
      <w:pPr>
        <w:spacing w:before="60" w:after="60"/>
        <w:ind w:firstLine="0"/>
        <w:rPr>
          <w:rFonts w:ascii="Times New Roman" w:hAnsi="Times New Roman" w:cs="Times New Roman"/>
          <w:lang w:val="lt-LT"/>
        </w:rPr>
      </w:pPr>
    </w:p>
    <w:p w:rsidRPr="002369AD" w:rsidR="00B66F06" w:rsidP="002117BF" w:rsidRDefault="00B66F06" w14:paraId="436EE56B" w14:textId="77777777">
      <w:pPr>
        <w:ind w:firstLine="0"/>
        <w:rPr>
          <w:rStyle w:val="normaltextrun"/>
          <w:rFonts w:ascii="Times New Roman" w:hAnsi="Times New Roman" w:cs="Times New Roman"/>
          <w:lang w:val="lt-LT"/>
        </w:rPr>
      </w:pPr>
    </w:p>
    <w:p w:rsidRPr="002369AD" w:rsidR="00B66F06" w:rsidP="002369AD" w:rsidRDefault="00B66F06" w14:paraId="1064149D" w14:textId="77777777">
      <w:pPr>
        <w:tabs>
          <w:tab w:val="left" w:pos="8931"/>
        </w:tabs>
        <w:rPr>
          <w:rFonts w:ascii="Times New Roman" w:hAnsi="Times New Roman" w:cs="Times New Roman"/>
          <w:lang w:val="lt-LT"/>
        </w:rPr>
      </w:pPr>
      <w:r w:rsidRPr="002369AD">
        <w:rPr>
          <w:rFonts w:ascii="Times New Roman" w:hAnsi="Times New Roman" w:cs="Times New Roman"/>
          <w:lang w:val="lt-LT"/>
        </w:rPr>
        <w:t>Pasirašydamas šį pasiūlymą, tvirtintu, kad:</w:t>
      </w:r>
    </w:p>
    <w:p w:rsidRPr="002369AD" w:rsidR="00B66F06" w:rsidP="002369AD" w:rsidRDefault="00B66F06" w14:paraId="6A777D3C" w14:textId="77777777">
      <w:pPr>
        <w:pStyle w:val="ListParagraph"/>
        <w:numPr>
          <w:ilvl w:val="0"/>
          <w:numId w:val="3"/>
        </w:numPr>
        <w:tabs>
          <w:tab w:val="left" w:pos="426"/>
          <w:tab w:val="left" w:pos="8931"/>
        </w:tabs>
        <w:ind w:left="142" w:firstLine="0"/>
        <w:jc w:val="both"/>
        <w:rPr>
          <w:sz w:val="22"/>
          <w:szCs w:val="22"/>
        </w:rPr>
      </w:pPr>
      <w:r w:rsidRPr="002369AD">
        <w:rPr>
          <w:rFonts w:eastAsia="Calibri"/>
          <w:sz w:val="22"/>
          <w:szCs w:val="22"/>
        </w:rPr>
        <w:t>pasiūlymo dokumentuose pateikti duomenys yra tikri;</w:t>
      </w:r>
    </w:p>
    <w:p w:rsidRPr="002369AD" w:rsidR="00B66F06" w:rsidP="002369AD" w:rsidRDefault="00B66F06" w14:paraId="050C5B77" w14:textId="77777777">
      <w:pPr>
        <w:pStyle w:val="ListParagraph"/>
        <w:numPr>
          <w:ilvl w:val="0"/>
          <w:numId w:val="3"/>
        </w:numPr>
        <w:tabs>
          <w:tab w:val="left" w:pos="426"/>
          <w:tab w:val="left" w:pos="8931"/>
        </w:tabs>
        <w:ind w:left="142" w:firstLine="0"/>
        <w:jc w:val="both"/>
        <w:rPr>
          <w:sz w:val="22"/>
          <w:szCs w:val="22"/>
        </w:rPr>
      </w:pPr>
      <w:r w:rsidRPr="002369AD">
        <w:rPr>
          <w:sz w:val="22"/>
          <w:szCs w:val="22"/>
        </w:rPr>
        <w:t>siūlomas pirkimo objektas visiškai atitinka pirkimo dokumentuose nustatytus reikalavimus;</w:t>
      </w:r>
    </w:p>
    <w:p w:rsidRPr="002369AD" w:rsidR="00B66F06" w:rsidP="002369AD" w:rsidRDefault="00B66F06" w14:paraId="461D9097" w14:textId="77777777">
      <w:pPr>
        <w:pStyle w:val="ListParagraph"/>
        <w:numPr>
          <w:ilvl w:val="0"/>
          <w:numId w:val="3"/>
        </w:numPr>
        <w:tabs>
          <w:tab w:val="left" w:pos="426"/>
          <w:tab w:val="left" w:pos="8931"/>
        </w:tabs>
        <w:ind w:left="142" w:firstLine="0"/>
        <w:jc w:val="both"/>
        <w:rPr>
          <w:sz w:val="22"/>
          <w:szCs w:val="22"/>
        </w:rPr>
      </w:pPr>
      <w:r w:rsidRPr="002369AD">
        <w:rPr>
          <w:sz w:val="22"/>
          <w:szCs w:val="22"/>
        </w:rPr>
        <w:t>sutinku su visomis pirkimo dokumentuose nustatytomis sąlygomis;</w:t>
      </w:r>
    </w:p>
    <w:p w:rsidRPr="002369AD" w:rsidR="00B66F06" w:rsidP="002369AD" w:rsidRDefault="00B66F06" w14:paraId="7740B8B5" w14:textId="1BC41E2A">
      <w:pPr>
        <w:pStyle w:val="ListParagraph"/>
        <w:numPr>
          <w:ilvl w:val="0"/>
          <w:numId w:val="3"/>
        </w:numPr>
        <w:tabs>
          <w:tab w:val="left" w:pos="426"/>
          <w:tab w:val="left" w:pos="567"/>
          <w:tab w:val="left" w:pos="8931"/>
        </w:tabs>
        <w:ind w:left="142" w:firstLine="0"/>
        <w:contextualSpacing w:val="0"/>
        <w:jc w:val="both"/>
        <w:rPr>
          <w:sz w:val="22"/>
          <w:szCs w:val="22"/>
        </w:rPr>
      </w:pPr>
      <w:r w:rsidRPr="002369AD">
        <w:rPr>
          <w:sz w:val="22"/>
          <w:szCs w:val="22"/>
        </w:rPr>
        <w:t>pasiūlymas galioja iki termino, nustatyto pirkimo dokumentuose</w:t>
      </w:r>
      <w:r w:rsidR="000565B9">
        <w:rPr>
          <w:sz w:val="22"/>
          <w:szCs w:val="22"/>
        </w:rPr>
        <w:t>;</w:t>
      </w:r>
    </w:p>
    <w:p w:rsidRPr="002369AD" w:rsidR="00B66F06" w:rsidP="002369AD" w:rsidRDefault="00B66F06" w14:paraId="08FAFF61" w14:textId="77777777">
      <w:pPr>
        <w:pStyle w:val="ListParagraph"/>
        <w:numPr>
          <w:ilvl w:val="0"/>
          <w:numId w:val="3"/>
        </w:numPr>
        <w:tabs>
          <w:tab w:val="left" w:pos="426"/>
          <w:tab w:val="left" w:pos="8364"/>
        </w:tabs>
        <w:ind w:left="142" w:firstLine="0"/>
        <w:jc w:val="both"/>
        <w:rPr>
          <w:rFonts w:eastAsia="Arial"/>
          <w:sz w:val="22"/>
          <w:szCs w:val="22"/>
        </w:rPr>
      </w:pPr>
      <w:r w:rsidRPr="002369AD">
        <w:rPr>
          <w:rFonts w:eastAsia="Arial"/>
          <w:sz w:val="22"/>
          <w:szCs w:val="22"/>
        </w:rPr>
        <w:t>patvirtinu, kad turiu pakankamai ekspertinių žinių, išteklių ir patikimumo tam, kad galėčiau užtikrinti asmens duomenų tvarkymo saugumą (jeigu vykdant sutartį bus tvarkomi fizinių asmenų duomenys,  kurių tvarkymas reglamentuojamas 2016 m. balandžio 27 d. Europos Parlamento ir Tarybos reglamentu (ES) 2016/679 dėl fizinių asmenų apsaugos tvarkant asmens duomenis ir dėl laisvo tokių duomenų judėjimo ir kuriuo panaikinama Direktyva 95/46/EB).</w:t>
      </w:r>
    </w:p>
    <w:p w:rsidRPr="002369AD" w:rsidR="00B66F06" w:rsidP="002369AD" w:rsidRDefault="00B66F06" w14:paraId="2023D706" w14:textId="77777777">
      <w:pPr>
        <w:spacing w:before="60" w:after="60"/>
        <w:rPr>
          <w:rFonts w:ascii="Times New Roman" w:hAnsi="Times New Roman" w:cs="Times New Roman"/>
          <w:lang w:val="lt-LT"/>
        </w:rPr>
      </w:pPr>
    </w:p>
    <w:p w:rsidRPr="002369AD" w:rsidR="00B66F06" w:rsidP="002369AD" w:rsidRDefault="00B66F06" w14:paraId="19FCD028" w14:textId="77777777">
      <w:pPr>
        <w:spacing w:before="60" w:after="60"/>
        <w:jc w:val="center"/>
        <w:rPr>
          <w:rFonts w:ascii="Times New Roman" w:hAnsi="Times New Roman" w:cs="Times New Roman"/>
          <w:lang w:val="lt-LT"/>
        </w:rPr>
      </w:pPr>
      <w:r w:rsidRPr="002369AD">
        <w:rPr>
          <w:rFonts w:ascii="Times New Roman" w:hAnsi="Times New Roman" w:cs="Times New Roman"/>
          <w:lang w:val="lt-LT"/>
        </w:rPr>
        <w:t>______________________________________________________</w:t>
      </w:r>
    </w:p>
    <w:p w:rsidRPr="002369AD" w:rsidR="008B64F0" w:rsidP="00D923D7" w:rsidRDefault="00B66F06" w14:paraId="636F4045" w14:textId="185BC58C">
      <w:pPr>
        <w:spacing w:before="60" w:after="60"/>
        <w:jc w:val="center"/>
        <w:rPr>
          <w:rFonts w:ascii="Times New Roman" w:hAnsi="Times New Roman" w:cs="Times New Roman"/>
          <w:lang w:val="lt-LT"/>
        </w:rPr>
      </w:pPr>
      <w:r w:rsidRPr="002369AD">
        <w:rPr>
          <w:rFonts w:ascii="Times New Roman" w:hAnsi="Times New Roman" w:cs="Times New Roman"/>
          <w:lang w:val="lt-LT"/>
        </w:rPr>
        <w:t>(Tiekėjo arba jo įgalioto asmens pareigos, vardas, pavardė, parašas)</w:t>
      </w:r>
    </w:p>
    <w:sectPr w:rsidRPr="002369AD" w:rsidR="008B64F0" w:rsidSect="00884FF4">
      <w:pgSz w:w="11906" w:h="16838" w:orient="portrait"/>
      <w:pgMar w:top="993" w:right="567" w:bottom="1134" w:left="1701" w:header="567" w:footer="567" w:gutter="0"/>
      <w:cols w:space="1296"/>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Vs" w:author="Vartotojas svečias" w:date="2025-04-15T20:43:14" w:id="1150763758">
    <w:p xmlns:w14="http://schemas.microsoft.com/office/word/2010/wordml" xmlns:w="http://schemas.openxmlformats.org/wordprocessingml/2006/main" w:rsidR="6F9B0D6B" w:rsidRDefault="4E92508E" w14:paraId="55315468" w14:textId="3A2C1983">
      <w:pPr>
        <w:pStyle w:val="CommentText"/>
      </w:pPr>
      <w:r>
        <w:rPr>
          <w:rStyle w:val="CommentReference"/>
        </w:rPr>
        <w:annotationRef/>
      </w:r>
      <w:r w:rsidRPr="1E56002C" w:rsidR="562B62CF">
        <w:t>suvienodinam sąvokas, visur vartojam tiekėjas</w:t>
      </w:r>
    </w:p>
  </w:comment>
</w:comments>
</file>

<file path=word/commentsExtended.xml><?xml version="1.0" encoding="utf-8"?>
<w15:commentsEx xmlns:mc="http://schemas.openxmlformats.org/markup-compatibility/2006" xmlns:w15="http://schemas.microsoft.com/office/word/2012/wordml" mc:Ignorable="w15">
  <w15:commentEx w15:done="0" w15:paraId="5531546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2DD59B8" w16cex:dateUtc="2025-04-15T17:43:14.86Z"/>
</w16cex:commentsExtensible>
</file>

<file path=word/commentsIds.xml><?xml version="1.0" encoding="utf-8"?>
<w16cid:commentsIds xmlns:mc="http://schemas.openxmlformats.org/markup-compatibility/2006" xmlns:w16cid="http://schemas.microsoft.com/office/word/2016/wordml/cid" mc:Ignorable="w16cid">
  <w16cid:commentId w16cid:paraId="55315468" w16cid:durableId="72DD59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2332" w:rsidP="00CC4C23" w:rsidRDefault="00812332" w14:paraId="450E0662" w14:textId="77777777">
      <w:r>
        <w:separator/>
      </w:r>
    </w:p>
  </w:endnote>
  <w:endnote w:type="continuationSeparator" w:id="0">
    <w:p w:rsidR="00812332" w:rsidP="00CC4C23" w:rsidRDefault="00812332" w14:paraId="149DB5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2332" w:rsidP="00CC4C23" w:rsidRDefault="00812332" w14:paraId="7FAE69A3" w14:textId="77777777">
      <w:r>
        <w:separator/>
      </w:r>
    </w:p>
  </w:footnote>
  <w:footnote w:type="continuationSeparator" w:id="0">
    <w:p w:rsidR="00812332" w:rsidP="00CC4C23" w:rsidRDefault="00812332" w14:paraId="60B7C046" w14:textId="77777777">
      <w:r>
        <w:continuationSeparator/>
      </w:r>
    </w:p>
  </w:footnote>
  <w:footnote w:id="1">
    <w:p w:rsidRPr="00917453" w:rsidR="00374D20" w:rsidP="00132D5B" w:rsidRDefault="00374D20" w14:paraId="4D3021BF" w14:textId="77777777">
      <w:pPr>
        <w:pStyle w:val="FootnoteText"/>
        <w:ind w:right="-708" w:firstLine="0"/>
        <w:rPr>
          <w:rFonts w:ascii="Times New Roman" w:hAnsi="Times New Roman" w:cs="Times New Roman"/>
          <w:sz w:val="16"/>
          <w:szCs w:val="16"/>
          <w:lang w:val="pt-PT"/>
        </w:rPr>
      </w:pPr>
      <w:r w:rsidRPr="00917453">
        <w:rPr>
          <w:rStyle w:val="FootnoteReference"/>
          <w:rFonts w:ascii="Times New Roman" w:hAnsi="Times New Roman" w:cs="Times New Roman"/>
          <w:sz w:val="16"/>
          <w:szCs w:val="16"/>
        </w:rPr>
        <w:footnoteRef/>
      </w:r>
      <w:r w:rsidRPr="00917453">
        <w:rPr>
          <w:rFonts w:ascii="Times New Roman" w:hAnsi="Times New Roman" w:cs="Times New Roman"/>
          <w:sz w:val="16"/>
          <w:szCs w:val="16"/>
          <w:lang w:val="pt-PT"/>
        </w:rPr>
        <w:t xml:space="preserve"> Tiekėjas privalo užpildyti lentelę.</w:t>
      </w:r>
    </w:p>
  </w:footnote>
  <w:footnote w:id="2">
    <w:p w:rsidRPr="00E2490B" w:rsidR="00E2490B" w:rsidP="00132D5B" w:rsidRDefault="00E2490B" w14:paraId="79AFDAA2" w14:textId="77777777">
      <w:pPr>
        <w:pStyle w:val="FootnoteText"/>
        <w:ind w:right="-708" w:firstLine="0"/>
        <w:rPr>
          <w:rFonts w:ascii="Arial" w:hAnsi="Arial" w:cs="Arial"/>
          <w:sz w:val="16"/>
          <w:szCs w:val="16"/>
          <w:lang w:val="pt-PT"/>
        </w:rPr>
      </w:pPr>
      <w:r w:rsidRPr="00917453">
        <w:rPr>
          <w:rStyle w:val="FootnoteReference"/>
          <w:rFonts w:ascii="Times New Roman" w:hAnsi="Times New Roman" w:cs="Times New Roman"/>
          <w:sz w:val="16"/>
          <w:szCs w:val="16"/>
        </w:rPr>
        <w:footnoteRef/>
      </w:r>
      <w:r w:rsidRPr="00917453">
        <w:rPr>
          <w:rFonts w:ascii="Times New Roman" w:hAnsi="Times New Roman" w:cs="Times New Roman"/>
          <w:sz w:val="16"/>
          <w:szCs w:val="16"/>
          <w:lang w:val="pt-PT"/>
        </w:rPr>
        <w:t xml:space="preserve"> </w:t>
      </w:r>
      <w:r w:rsidRPr="00917453">
        <w:rPr>
          <w:rFonts w:ascii="Times New Roman" w:hAnsi="Times New Roman" w:cs="Times New Roman"/>
          <w:sz w:val="16"/>
          <w:szCs w:val="16"/>
          <w:lang w:val="pt-PT"/>
        </w:rPr>
        <w:t xml:space="preserve">Pildoma, </w:t>
      </w:r>
      <w:r w:rsidRPr="00917453">
        <w:rPr>
          <w:rFonts w:ascii="Times New Roman" w:hAnsi="Times New Roman" w:cs="Times New Roman"/>
          <w:sz w:val="16"/>
          <w:szCs w:val="16"/>
          <w:lang w:val="pt-PT"/>
        </w:rPr>
        <w:t>jei pasitelkiamas subtiekėjas ar remiamasi kitų ūkio subjektų pajėgumais.</w:t>
      </w:r>
    </w:p>
  </w:footnote>
  <w:footnote w:id="3">
    <w:p w:rsidRPr="00DB4D0D" w:rsidR="00BC4932" w:rsidP="00DB4D0D" w:rsidRDefault="00BC4932" w14:paraId="787280CE" w14:textId="62F67EB9">
      <w:pPr>
        <w:pStyle w:val="FootnoteText"/>
        <w:ind w:firstLine="0"/>
        <w:rPr>
          <w:rFonts w:ascii="Times New Roman" w:hAnsi="Times New Roman" w:cs="Times New Roman"/>
          <w:sz w:val="16"/>
          <w:szCs w:val="16"/>
          <w:lang w:val="lt-LT"/>
        </w:rPr>
      </w:pPr>
      <w:r w:rsidRPr="00DB4D0D">
        <w:rPr>
          <w:rStyle w:val="FootnoteReference"/>
          <w:rFonts w:ascii="Times New Roman" w:hAnsi="Times New Roman" w:cs="Times New Roman"/>
          <w:sz w:val="16"/>
          <w:szCs w:val="16"/>
        </w:rPr>
        <w:footnoteRef/>
      </w:r>
      <w:r w:rsidRPr="00DB4D0D">
        <w:rPr>
          <w:rFonts w:ascii="Times New Roman" w:hAnsi="Times New Roman" w:cs="Times New Roman"/>
          <w:sz w:val="16"/>
          <w:szCs w:val="16"/>
        </w:rPr>
        <w:t xml:space="preserve"> </w:t>
      </w:r>
      <w:r w:rsidRPr="00DB4D0D" w:rsidR="00E02F0F">
        <w:rPr>
          <w:rFonts w:ascii="Times New Roman" w:hAnsi="Times New Roman" w:cs="Times New Roman"/>
          <w:sz w:val="16"/>
          <w:szCs w:val="16"/>
          <w:lang w:val="lt-LT"/>
        </w:rPr>
        <w:t>Pildyti tik t</w:t>
      </w:r>
      <w:r w:rsidRPr="00DB4D0D" w:rsidR="00A67B63">
        <w:rPr>
          <w:rFonts w:ascii="Times New Roman" w:hAnsi="Times New Roman" w:cs="Times New Roman"/>
          <w:sz w:val="16"/>
          <w:szCs w:val="16"/>
          <w:lang w:val="lt-LT"/>
        </w:rPr>
        <w:t>ų</w:t>
      </w:r>
      <w:r w:rsidRPr="00DB4D0D" w:rsidR="00E02F0F">
        <w:rPr>
          <w:rFonts w:ascii="Times New Roman" w:hAnsi="Times New Roman" w:cs="Times New Roman"/>
          <w:sz w:val="16"/>
          <w:szCs w:val="16"/>
          <w:lang w:val="lt-LT"/>
        </w:rPr>
        <w:t xml:space="preserve"> pirkimo dali</w:t>
      </w:r>
      <w:r w:rsidRPr="00DB4D0D" w:rsidR="00A67B63">
        <w:rPr>
          <w:rFonts w:ascii="Times New Roman" w:hAnsi="Times New Roman" w:cs="Times New Roman"/>
          <w:sz w:val="16"/>
          <w:szCs w:val="16"/>
          <w:lang w:val="lt-LT"/>
        </w:rPr>
        <w:t>ų lenteles</w:t>
      </w:r>
      <w:r w:rsidRPr="00DB4D0D" w:rsidR="00E02F0F">
        <w:rPr>
          <w:rFonts w:ascii="Times New Roman" w:hAnsi="Times New Roman" w:cs="Times New Roman"/>
          <w:sz w:val="16"/>
          <w:szCs w:val="16"/>
          <w:lang w:val="lt-LT"/>
        </w:rPr>
        <w:t>, kurioms yra teikiamas pasiūlymas.</w:t>
      </w:r>
    </w:p>
  </w:footnote>
  <w:footnote w:id="4">
    <w:p w:rsidRPr="00986663" w:rsidR="004C4343" w:rsidP="004C4343" w:rsidRDefault="004C4343" w14:paraId="1FAD0DBB" w14:textId="3071E249">
      <w:pPr>
        <w:pStyle w:val="FootnoteText"/>
        <w:ind w:right="-1" w:firstLine="0"/>
        <w:rPr>
          <w:rFonts w:ascii="Times New Roman" w:hAnsi="Times New Roman" w:cs="Times New Roman"/>
          <w:sz w:val="16"/>
          <w:szCs w:val="16"/>
          <w:lang w:val="pt-PT"/>
        </w:rPr>
      </w:pPr>
      <w:r w:rsidRPr="00986663">
        <w:rPr>
          <w:rStyle w:val="FootnoteReference"/>
          <w:rFonts w:ascii="Times New Roman" w:hAnsi="Times New Roman" w:cs="Times New Roman"/>
          <w:sz w:val="16"/>
          <w:szCs w:val="16"/>
        </w:rPr>
        <w:footnoteRef/>
      </w:r>
      <w:r>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Pasiūlymo kaina EUR su PVM bus naudojama pasiūlymų vertinimui. Pasiūlymo kaina EUR su PVM turi apimti visas tiekėjo išlaidas, mokesčius įskaitant sąskaitų pateikimo kaštus per „</w:t>
      </w:r>
      <w:r w:rsidR="006244BD">
        <w:rPr>
          <w:rFonts w:ascii="Times New Roman" w:hAnsi="Times New Roman" w:cs="Times New Roman"/>
          <w:sz w:val="16"/>
          <w:szCs w:val="16"/>
          <w:lang w:val="pt-PT"/>
        </w:rPr>
        <w:t>SABIS</w:t>
      </w:r>
      <w:r w:rsidRPr="00986663">
        <w:rPr>
          <w:rFonts w:ascii="Times New Roman" w:hAnsi="Times New Roman" w:cs="Times New Roman"/>
          <w:sz w:val="16"/>
          <w:szCs w:val="16"/>
          <w:lang w:val="pt-PT"/>
        </w:rPr>
        <w:t>“ sistemą.</w:t>
      </w:r>
    </w:p>
  </w:footnote>
  <w:footnote w:id="5">
    <w:p w:rsidRPr="006A55FB" w:rsidR="006A55FB" w:rsidP="002369AD" w:rsidRDefault="006A55FB" w14:paraId="42BD0A2C" w14:textId="77777777">
      <w:pPr>
        <w:pStyle w:val="FootnoteText"/>
        <w:ind w:right="-1" w:firstLine="0"/>
        <w:rPr>
          <w:rFonts w:ascii="Arial" w:hAnsi="Arial" w:cs="Arial"/>
          <w:sz w:val="16"/>
          <w:szCs w:val="16"/>
          <w:lang w:val="pt-PT"/>
        </w:rPr>
      </w:pPr>
      <w:r w:rsidRPr="00986663">
        <w:rPr>
          <w:rStyle w:val="FootnoteReference"/>
          <w:rFonts w:ascii="Times New Roman" w:hAnsi="Times New Roman" w:cs="Times New Roman"/>
          <w:sz w:val="16"/>
          <w:szCs w:val="16"/>
        </w:rPr>
        <w:footnoteRef/>
      </w:r>
      <w:r w:rsidRPr="00986663">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 xml:space="preserve">Tais </w:t>
      </w:r>
      <w:r w:rsidRPr="00624BCA">
        <w:rPr>
          <w:rFonts w:ascii="Times New Roman" w:hAnsi="Times New Roman" w:cs="Times New Roman"/>
          <w:sz w:val="16"/>
          <w:szCs w:val="16"/>
          <w:lang w:val="pt-PT"/>
        </w:rPr>
        <w:t>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6">
    <w:p w:rsidRPr="00986663" w:rsidR="00FF4376" w:rsidP="00FF4376" w:rsidRDefault="00FF4376" w14:paraId="31EA728D" w14:textId="77777777">
      <w:pPr>
        <w:pStyle w:val="FootnoteText"/>
        <w:ind w:right="-1" w:firstLine="0"/>
        <w:rPr>
          <w:rFonts w:ascii="Times New Roman" w:hAnsi="Times New Roman" w:cs="Times New Roman"/>
          <w:sz w:val="16"/>
          <w:szCs w:val="16"/>
          <w:lang w:val="pt-PT"/>
        </w:rPr>
      </w:pPr>
      <w:r w:rsidRPr="00986663">
        <w:rPr>
          <w:rStyle w:val="FootnoteReference"/>
          <w:rFonts w:ascii="Times New Roman" w:hAnsi="Times New Roman" w:cs="Times New Roman"/>
          <w:sz w:val="16"/>
          <w:szCs w:val="16"/>
        </w:rPr>
        <w:footnoteRef/>
      </w:r>
      <w:r>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 xml:space="preserve">Pasiūlymo </w:t>
      </w:r>
      <w:r w:rsidRPr="00986663">
        <w:rPr>
          <w:rFonts w:ascii="Times New Roman" w:hAnsi="Times New Roman" w:cs="Times New Roman"/>
          <w:sz w:val="16"/>
          <w:szCs w:val="16"/>
          <w:lang w:val="pt-PT"/>
        </w:rPr>
        <w:t>kaina EUR su PVM bus naudojama pasiūlymų vertinimui. Pasiūlymo kaina EUR su PVM turi apimti visas tiekėjo išlaidas, mokesčius įskaitant sąskaitų pateikimo kaštus per „</w:t>
      </w:r>
      <w:r>
        <w:rPr>
          <w:rFonts w:ascii="Times New Roman" w:hAnsi="Times New Roman" w:cs="Times New Roman"/>
          <w:sz w:val="16"/>
          <w:szCs w:val="16"/>
          <w:lang w:val="pt-PT"/>
        </w:rPr>
        <w:t>SABIS</w:t>
      </w:r>
      <w:r w:rsidRPr="00986663">
        <w:rPr>
          <w:rFonts w:ascii="Times New Roman" w:hAnsi="Times New Roman" w:cs="Times New Roman"/>
          <w:sz w:val="16"/>
          <w:szCs w:val="16"/>
          <w:lang w:val="pt-PT"/>
        </w:rPr>
        <w:t>“ sistemą.</w:t>
      </w:r>
    </w:p>
  </w:footnote>
  <w:footnote w:id="7">
    <w:p w:rsidRPr="006A55FB" w:rsidR="00FF4376" w:rsidP="00FF4376" w:rsidRDefault="00FF4376" w14:paraId="0A3956FB" w14:textId="77777777">
      <w:pPr>
        <w:pStyle w:val="FootnoteText"/>
        <w:ind w:right="-1" w:firstLine="0"/>
        <w:rPr>
          <w:rFonts w:ascii="Arial" w:hAnsi="Arial" w:cs="Arial"/>
          <w:sz w:val="16"/>
          <w:szCs w:val="16"/>
          <w:lang w:val="pt-PT"/>
        </w:rPr>
      </w:pPr>
      <w:r w:rsidRPr="00986663">
        <w:rPr>
          <w:rStyle w:val="FootnoteReference"/>
          <w:rFonts w:ascii="Times New Roman" w:hAnsi="Times New Roman" w:cs="Times New Roman"/>
          <w:sz w:val="16"/>
          <w:szCs w:val="16"/>
        </w:rPr>
        <w:footnoteRef/>
      </w:r>
      <w:r w:rsidRPr="00986663">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 xml:space="preserve">Tais </w:t>
      </w:r>
      <w:r w:rsidRPr="00624BCA">
        <w:rPr>
          <w:rFonts w:ascii="Times New Roman" w:hAnsi="Times New Roman" w:cs="Times New Roman"/>
          <w:sz w:val="16"/>
          <w:szCs w:val="16"/>
          <w:lang w:val="pt-PT"/>
        </w:rPr>
        <w:t>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8">
    <w:p w:rsidRPr="00986663" w:rsidR="006964DF" w:rsidP="006964DF" w:rsidRDefault="006964DF" w14:paraId="7C4686D5" w14:textId="77777777">
      <w:pPr>
        <w:pStyle w:val="FootnoteText"/>
        <w:ind w:right="-1" w:firstLine="0"/>
        <w:rPr>
          <w:rFonts w:ascii="Times New Roman" w:hAnsi="Times New Roman" w:cs="Times New Roman"/>
          <w:sz w:val="16"/>
          <w:szCs w:val="16"/>
          <w:lang w:val="pt-PT"/>
        </w:rPr>
      </w:pPr>
      <w:r w:rsidRPr="00986663">
        <w:rPr>
          <w:rStyle w:val="FootnoteReference"/>
          <w:rFonts w:ascii="Times New Roman" w:hAnsi="Times New Roman" w:cs="Times New Roman"/>
          <w:sz w:val="16"/>
          <w:szCs w:val="16"/>
        </w:rPr>
        <w:footnoteRef/>
      </w:r>
      <w:r>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 xml:space="preserve">Pasiūlymo </w:t>
      </w:r>
      <w:r w:rsidRPr="00986663">
        <w:rPr>
          <w:rFonts w:ascii="Times New Roman" w:hAnsi="Times New Roman" w:cs="Times New Roman"/>
          <w:sz w:val="16"/>
          <w:szCs w:val="16"/>
          <w:lang w:val="pt-PT"/>
        </w:rPr>
        <w:t>kaina EUR su PVM bus naudojama pasiūlymų vertinimui. Pasiūlymo kaina EUR su PVM turi apimti visas tiekėjo išlaidas, mokesčius įskaitant sąskaitų pateikimo kaštus per „</w:t>
      </w:r>
      <w:r>
        <w:rPr>
          <w:rFonts w:ascii="Times New Roman" w:hAnsi="Times New Roman" w:cs="Times New Roman"/>
          <w:sz w:val="16"/>
          <w:szCs w:val="16"/>
          <w:lang w:val="pt-PT"/>
        </w:rPr>
        <w:t>SABIS</w:t>
      </w:r>
      <w:r w:rsidRPr="00986663">
        <w:rPr>
          <w:rFonts w:ascii="Times New Roman" w:hAnsi="Times New Roman" w:cs="Times New Roman"/>
          <w:sz w:val="16"/>
          <w:szCs w:val="16"/>
          <w:lang w:val="pt-PT"/>
        </w:rPr>
        <w:t>“ sistemą.</w:t>
      </w:r>
    </w:p>
  </w:footnote>
  <w:footnote w:id="9">
    <w:p w:rsidRPr="006A55FB" w:rsidR="006964DF" w:rsidP="006964DF" w:rsidRDefault="006964DF" w14:paraId="38AF838E" w14:textId="77777777">
      <w:pPr>
        <w:pStyle w:val="FootnoteText"/>
        <w:ind w:right="-1" w:firstLine="0"/>
        <w:rPr>
          <w:rFonts w:ascii="Arial" w:hAnsi="Arial" w:cs="Arial"/>
          <w:sz w:val="16"/>
          <w:szCs w:val="16"/>
          <w:lang w:val="pt-PT"/>
        </w:rPr>
      </w:pPr>
      <w:r w:rsidRPr="00986663">
        <w:rPr>
          <w:rStyle w:val="FootnoteReference"/>
          <w:rFonts w:ascii="Times New Roman" w:hAnsi="Times New Roman" w:cs="Times New Roman"/>
          <w:sz w:val="16"/>
          <w:szCs w:val="16"/>
        </w:rPr>
        <w:footnoteRef/>
      </w:r>
      <w:r w:rsidRPr="00986663">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 xml:space="preserve">Tais </w:t>
      </w:r>
      <w:r w:rsidRPr="00624BCA">
        <w:rPr>
          <w:rFonts w:ascii="Times New Roman" w:hAnsi="Times New Roman" w:cs="Times New Roman"/>
          <w:sz w:val="16"/>
          <w:szCs w:val="16"/>
          <w:lang w:val="pt-PT"/>
        </w:rPr>
        <w:t>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0">
    <w:p w:rsidRPr="00986663" w:rsidR="006964DF" w:rsidP="006964DF" w:rsidRDefault="006964DF" w14:paraId="3ECDDB5E" w14:textId="77777777">
      <w:pPr>
        <w:pStyle w:val="FootnoteText"/>
        <w:ind w:right="-1" w:firstLine="0"/>
        <w:rPr>
          <w:rFonts w:ascii="Times New Roman" w:hAnsi="Times New Roman" w:cs="Times New Roman"/>
          <w:sz w:val="16"/>
          <w:szCs w:val="16"/>
          <w:lang w:val="pt-PT"/>
        </w:rPr>
      </w:pPr>
      <w:r w:rsidRPr="00986663">
        <w:rPr>
          <w:rStyle w:val="FootnoteReference"/>
          <w:rFonts w:ascii="Times New Roman" w:hAnsi="Times New Roman" w:cs="Times New Roman"/>
          <w:sz w:val="16"/>
          <w:szCs w:val="16"/>
        </w:rPr>
        <w:footnoteRef/>
      </w:r>
      <w:r>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 xml:space="preserve">Pasiūlymo </w:t>
      </w:r>
      <w:r w:rsidRPr="00986663">
        <w:rPr>
          <w:rFonts w:ascii="Times New Roman" w:hAnsi="Times New Roman" w:cs="Times New Roman"/>
          <w:sz w:val="16"/>
          <w:szCs w:val="16"/>
          <w:lang w:val="pt-PT"/>
        </w:rPr>
        <w:t>kaina EUR su PVM bus naudojama pasiūlymų vertinimui. Pasiūlymo kaina EUR su PVM turi apimti visas tiekėjo išlaidas, mokesčius įskaitant sąskaitų pateikimo kaštus per „</w:t>
      </w:r>
      <w:r>
        <w:rPr>
          <w:rFonts w:ascii="Times New Roman" w:hAnsi="Times New Roman" w:cs="Times New Roman"/>
          <w:sz w:val="16"/>
          <w:szCs w:val="16"/>
          <w:lang w:val="pt-PT"/>
        </w:rPr>
        <w:t>SABIS</w:t>
      </w:r>
      <w:r w:rsidRPr="00986663">
        <w:rPr>
          <w:rFonts w:ascii="Times New Roman" w:hAnsi="Times New Roman" w:cs="Times New Roman"/>
          <w:sz w:val="16"/>
          <w:szCs w:val="16"/>
          <w:lang w:val="pt-PT"/>
        </w:rPr>
        <w:t>“ sistemą.</w:t>
      </w:r>
    </w:p>
  </w:footnote>
  <w:footnote w:id="11">
    <w:p w:rsidRPr="006A55FB" w:rsidR="006964DF" w:rsidP="006964DF" w:rsidRDefault="006964DF" w14:paraId="7A6589B3" w14:textId="77777777">
      <w:pPr>
        <w:pStyle w:val="FootnoteText"/>
        <w:ind w:right="-1" w:firstLine="0"/>
        <w:rPr>
          <w:rFonts w:ascii="Arial" w:hAnsi="Arial" w:cs="Arial"/>
          <w:sz w:val="16"/>
          <w:szCs w:val="16"/>
          <w:lang w:val="pt-PT"/>
        </w:rPr>
      </w:pPr>
      <w:r w:rsidRPr="00986663">
        <w:rPr>
          <w:rStyle w:val="FootnoteReference"/>
          <w:rFonts w:ascii="Times New Roman" w:hAnsi="Times New Roman" w:cs="Times New Roman"/>
          <w:sz w:val="16"/>
          <w:szCs w:val="16"/>
        </w:rPr>
        <w:footnoteRef/>
      </w:r>
      <w:r w:rsidRPr="00986663">
        <w:rPr>
          <w:rFonts w:ascii="Times New Roman" w:hAnsi="Times New Roman" w:cs="Times New Roman"/>
          <w:sz w:val="16"/>
          <w:szCs w:val="16"/>
          <w:lang w:val="pt-PT"/>
        </w:rPr>
        <w:t xml:space="preserve"> </w:t>
      </w:r>
      <w:r w:rsidRPr="00986663">
        <w:rPr>
          <w:rFonts w:ascii="Times New Roman" w:hAnsi="Times New Roman" w:cs="Times New Roman"/>
          <w:sz w:val="16"/>
          <w:szCs w:val="16"/>
          <w:lang w:val="pt-PT"/>
        </w:rPr>
        <w:t xml:space="preserve">Tais </w:t>
      </w:r>
      <w:r w:rsidRPr="00624BCA">
        <w:rPr>
          <w:rFonts w:ascii="Times New Roman" w:hAnsi="Times New Roman" w:cs="Times New Roman"/>
          <w:sz w:val="16"/>
          <w:szCs w:val="16"/>
          <w:lang w:val="pt-PT"/>
        </w:rPr>
        <w:t>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86CB4" w:rsidR="00224A63" w:rsidP="002C3DC7" w:rsidRDefault="002C3DC7" w14:paraId="3225E788" w14:textId="773101B7">
    <w:pPr>
      <w:pStyle w:val="Header"/>
      <w:ind w:firstLine="0"/>
      <w:jc w:val="right"/>
      <w:rPr>
        <w:rFonts w:ascii="Times New Roman" w:hAnsi="Times New Roman" w:cs="Times New Roman"/>
        <w:color w:val="0070C0"/>
        <w:lang w:val="lt-LT"/>
      </w:rPr>
    </w:pPr>
    <w:r>
      <w:rPr>
        <w:rFonts w:ascii="Times New Roman" w:hAnsi="Times New Roman" w:cs="Times New Roman"/>
        <w:color w:val="0070C0"/>
        <w:lang w:val="lt-LT"/>
      </w:rPr>
      <w:t>Specialiųjų p</w:t>
    </w:r>
    <w:r w:rsidRPr="00386CB4" w:rsidR="00386CB4">
      <w:rPr>
        <w:rFonts w:ascii="Times New Roman" w:hAnsi="Times New Roman" w:cs="Times New Roman"/>
        <w:color w:val="0070C0"/>
        <w:lang w:val="lt-LT"/>
      </w:rPr>
      <w:t xml:space="preserve">irkimo sąlygų </w:t>
    </w:r>
    <w:r w:rsidR="00C7043D">
      <w:rPr>
        <w:rFonts w:ascii="Times New Roman" w:hAnsi="Times New Roman" w:cs="Times New Roman"/>
        <w:color w:val="0070C0"/>
        <w:lang w:val="lt-LT"/>
      </w:rPr>
      <w:t>8</w:t>
    </w:r>
    <w:r w:rsidRPr="00386CB4" w:rsidR="00386CB4">
      <w:rPr>
        <w:rFonts w:ascii="Times New Roman" w:hAnsi="Times New Roman" w:cs="Times New Roman"/>
        <w:color w:val="0070C0"/>
        <w:lang w:val="lt-LT"/>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07EF4"/>
    <w:multiLevelType w:val="hybridMultilevel"/>
    <w:tmpl w:val="C1E85242"/>
    <w:lvl w:ilvl="0" w:tplc="2940E882">
      <w:start w:val="6"/>
      <w:numFmt w:val="decimal"/>
      <w:lvlText w:val="%1."/>
      <w:lvlJc w:val="left"/>
      <w:pPr>
        <w:ind w:left="720" w:hanging="360"/>
      </w:pPr>
      <w:rPr>
        <w:rFonts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B3F7BD8"/>
    <w:multiLevelType w:val="multilevel"/>
    <w:tmpl w:val="A22E354A"/>
    <w:lvl w:ilvl="0">
      <w:start w:val="1"/>
      <w:numFmt w:val="decimal"/>
      <w:lvlText w:val="%1."/>
      <w:lvlJc w:val="left"/>
      <w:pPr>
        <w:ind w:left="360" w:hanging="360"/>
      </w:pPr>
      <w:rPr>
        <w:rFonts w:hint="default"/>
        <w:b/>
        <w:bCs/>
        <w:color w:val="auto"/>
        <w:sz w:val="22"/>
        <w:szCs w:val="22"/>
      </w:rPr>
    </w:lvl>
    <w:lvl w:ilvl="1">
      <w:start w:val="1"/>
      <w:numFmt w:val="decimal"/>
      <w:isLgl/>
      <w:lvlText w:val="%1.%2."/>
      <w:lvlJc w:val="left"/>
      <w:pPr>
        <w:ind w:left="1080" w:hanging="720"/>
      </w:pPr>
      <w:rPr>
        <w:rFonts w:hint="default" w:ascii="Arial" w:hAnsi="Arial" w:cs="Arial"/>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B235FD3"/>
    <w:multiLevelType w:val="hybridMultilevel"/>
    <w:tmpl w:val="413AB82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16cid:durableId="1197886123">
    <w:abstractNumId w:val="3"/>
  </w:num>
  <w:num w:numId="2" w16cid:durableId="925697334">
    <w:abstractNumId w:val="2"/>
  </w:num>
  <w:num w:numId="3" w16cid:durableId="1699577702">
    <w:abstractNumId w:val="1"/>
  </w:num>
  <w:num w:numId="4" w16cid:durableId="1141271078">
    <w:abstractNumId w:val="0"/>
  </w:num>
</w:numbering>
</file>

<file path=word/people.xml><?xml version="1.0" encoding="utf-8"?>
<w15:people xmlns:mc="http://schemas.openxmlformats.org/markup-compatibility/2006" xmlns:w15="http://schemas.microsoft.com/office/word/2012/wordml" mc:Ignorable="w15">
  <w15:person w15:author="Vartotojas svečias">
    <w15:presenceInfo w15:providerId="AD" w15:userId="S::urn:spo:anon#ed5f793312d89ac84595a0116c84daed17edf58387e3897321a27604388560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C23"/>
    <w:rsid w:val="00006B41"/>
    <w:rsid w:val="000179A4"/>
    <w:rsid w:val="00021438"/>
    <w:rsid w:val="00024BC0"/>
    <w:rsid w:val="000442A4"/>
    <w:rsid w:val="000565B9"/>
    <w:rsid w:val="000601BB"/>
    <w:rsid w:val="000773DF"/>
    <w:rsid w:val="000A3E76"/>
    <w:rsid w:val="000B3630"/>
    <w:rsid w:val="00103776"/>
    <w:rsid w:val="00114860"/>
    <w:rsid w:val="001218CF"/>
    <w:rsid w:val="00132D5B"/>
    <w:rsid w:val="00135F23"/>
    <w:rsid w:val="00142238"/>
    <w:rsid w:val="001853B9"/>
    <w:rsid w:val="001A144B"/>
    <w:rsid w:val="001E77F3"/>
    <w:rsid w:val="00203732"/>
    <w:rsid w:val="002117BF"/>
    <w:rsid w:val="00224A63"/>
    <w:rsid w:val="002369AD"/>
    <w:rsid w:val="002605BA"/>
    <w:rsid w:val="00261AFE"/>
    <w:rsid w:val="002B76EF"/>
    <w:rsid w:val="002C3DC7"/>
    <w:rsid w:val="002D0FB6"/>
    <w:rsid w:val="002E3A4B"/>
    <w:rsid w:val="002E7D5F"/>
    <w:rsid w:val="00307510"/>
    <w:rsid w:val="00311EA5"/>
    <w:rsid w:val="00317741"/>
    <w:rsid w:val="003341FB"/>
    <w:rsid w:val="00350CC2"/>
    <w:rsid w:val="00374D20"/>
    <w:rsid w:val="003757C6"/>
    <w:rsid w:val="003869E7"/>
    <w:rsid w:val="00386CB4"/>
    <w:rsid w:val="00397DDD"/>
    <w:rsid w:val="003C0466"/>
    <w:rsid w:val="003D149B"/>
    <w:rsid w:val="003E5232"/>
    <w:rsid w:val="00404E8A"/>
    <w:rsid w:val="004470A3"/>
    <w:rsid w:val="00470466"/>
    <w:rsid w:val="004A7728"/>
    <w:rsid w:val="004C4343"/>
    <w:rsid w:val="004C58F7"/>
    <w:rsid w:val="004D27F1"/>
    <w:rsid w:val="004F0E37"/>
    <w:rsid w:val="0050095F"/>
    <w:rsid w:val="00501CFA"/>
    <w:rsid w:val="005518DA"/>
    <w:rsid w:val="0055689B"/>
    <w:rsid w:val="00572773"/>
    <w:rsid w:val="0057702B"/>
    <w:rsid w:val="005828A8"/>
    <w:rsid w:val="005A6A7C"/>
    <w:rsid w:val="005B0009"/>
    <w:rsid w:val="005F3F46"/>
    <w:rsid w:val="006244BD"/>
    <w:rsid w:val="00624BCA"/>
    <w:rsid w:val="00631533"/>
    <w:rsid w:val="006455D1"/>
    <w:rsid w:val="00655E5A"/>
    <w:rsid w:val="00666700"/>
    <w:rsid w:val="0068286C"/>
    <w:rsid w:val="00682D45"/>
    <w:rsid w:val="006964DF"/>
    <w:rsid w:val="006A55FB"/>
    <w:rsid w:val="006B0D8C"/>
    <w:rsid w:val="006E64AD"/>
    <w:rsid w:val="006F1370"/>
    <w:rsid w:val="006F375F"/>
    <w:rsid w:val="006F75F3"/>
    <w:rsid w:val="00710541"/>
    <w:rsid w:val="00716CC9"/>
    <w:rsid w:val="00722E06"/>
    <w:rsid w:val="007233D8"/>
    <w:rsid w:val="00727F93"/>
    <w:rsid w:val="007405B5"/>
    <w:rsid w:val="00750AF2"/>
    <w:rsid w:val="007522E3"/>
    <w:rsid w:val="00786875"/>
    <w:rsid w:val="00787940"/>
    <w:rsid w:val="007A158C"/>
    <w:rsid w:val="007A2788"/>
    <w:rsid w:val="007C4216"/>
    <w:rsid w:val="007C7F79"/>
    <w:rsid w:val="007E77D0"/>
    <w:rsid w:val="007F07DA"/>
    <w:rsid w:val="007F70BF"/>
    <w:rsid w:val="00812332"/>
    <w:rsid w:val="00832B0E"/>
    <w:rsid w:val="0083508A"/>
    <w:rsid w:val="00867855"/>
    <w:rsid w:val="0087428F"/>
    <w:rsid w:val="00876F71"/>
    <w:rsid w:val="00884FF4"/>
    <w:rsid w:val="00894798"/>
    <w:rsid w:val="008A7F8F"/>
    <w:rsid w:val="008B64F0"/>
    <w:rsid w:val="008C2DDC"/>
    <w:rsid w:val="008D18D5"/>
    <w:rsid w:val="008E0486"/>
    <w:rsid w:val="008F0363"/>
    <w:rsid w:val="008F14A7"/>
    <w:rsid w:val="008F5E0F"/>
    <w:rsid w:val="00917453"/>
    <w:rsid w:val="00930651"/>
    <w:rsid w:val="00941B3D"/>
    <w:rsid w:val="00952D36"/>
    <w:rsid w:val="009718BE"/>
    <w:rsid w:val="00977217"/>
    <w:rsid w:val="00986663"/>
    <w:rsid w:val="0098766C"/>
    <w:rsid w:val="00990237"/>
    <w:rsid w:val="00996929"/>
    <w:rsid w:val="009B261A"/>
    <w:rsid w:val="009D56F2"/>
    <w:rsid w:val="009F0D65"/>
    <w:rsid w:val="00A3137F"/>
    <w:rsid w:val="00A608B5"/>
    <w:rsid w:val="00A646FD"/>
    <w:rsid w:val="00A67B63"/>
    <w:rsid w:val="00A85542"/>
    <w:rsid w:val="00AB2AA3"/>
    <w:rsid w:val="00AC0B3C"/>
    <w:rsid w:val="00AD2689"/>
    <w:rsid w:val="00B14F10"/>
    <w:rsid w:val="00B366C5"/>
    <w:rsid w:val="00B46543"/>
    <w:rsid w:val="00B47EF0"/>
    <w:rsid w:val="00B66F06"/>
    <w:rsid w:val="00B76CD9"/>
    <w:rsid w:val="00B8101B"/>
    <w:rsid w:val="00B83791"/>
    <w:rsid w:val="00B85272"/>
    <w:rsid w:val="00BC4932"/>
    <w:rsid w:val="00BD2A66"/>
    <w:rsid w:val="00BD486E"/>
    <w:rsid w:val="00BD6E79"/>
    <w:rsid w:val="00C03689"/>
    <w:rsid w:val="00C1041C"/>
    <w:rsid w:val="00C2520E"/>
    <w:rsid w:val="00C34659"/>
    <w:rsid w:val="00C4101A"/>
    <w:rsid w:val="00C57617"/>
    <w:rsid w:val="00C7043D"/>
    <w:rsid w:val="00C73B21"/>
    <w:rsid w:val="00C94FAB"/>
    <w:rsid w:val="00CC4C23"/>
    <w:rsid w:val="00CC70A5"/>
    <w:rsid w:val="00CD0461"/>
    <w:rsid w:val="00CF7BB6"/>
    <w:rsid w:val="00D232E8"/>
    <w:rsid w:val="00D350D1"/>
    <w:rsid w:val="00D5317C"/>
    <w:rsid w:val="00D71D22"/>
    <w:rsid w:val="00D85B9F"/>
    <w:rsid w:val="00D923D7"/>
    <w:rsid w:val="00D944CA"/>
    <w:rsid w:val="00DB4D0D"/>
    <w:rsid w:val="00DC6D4E"/>
    <w:rsid w:val="00DE48A9"/>
    <w:rsid w:val="00E02F0F"/>
    <w:rsid w:val="00E11457"/>
    <w:rsid w:val="00E2490B"/>
    <w:rsid w:val="00E24980"/>
    <w:rsid w:val="00E44390"/>
    <w:rsid w:val="00E61DEC"/>
    <w:rsid w:val="00E6757B"/>
    <w:rsid w:val="00E728BC"/>
    <w:rsid w:val="00EF3787"/>
    <w:rsid w:val="00EF3C01"/>
    <w:rsid w:val="00F073D5"/>
    <w:rsid w:val="00F2001A"/>
    <w:rsid w:val="00F374C2"/>
    <w:rsid w:val="00F71DB1"/>
    <w:rsid w:val="00F73926"/>
    <w:rsid w:val="00FF4376"/>
    <w:rsid w:val="1DB8C76E"/>
    <w:rsid w:val="2E5201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85A69"/>
  <w15:chartTrackingRefBased/>
  <w15:docId w15:val="{3154567A-4F42-47EA-9660-382194CD6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C23"/>
    <w:pPr>
      <w:spacing w:after="0" w:line="240" w:lineRule="auto"/>
      <w:ind w:firstLine="720"/>
      <w:jc w:val="both"/>
    </w:pPr>
    <w:rPr>
      <w:kern w:val="0"/>
      <w:lang w:val="en-US"/>
      <w14:ligatures w14:val="none"/>
    </w:rPr>
  </w:style>
  <w:style w:type="paragraph" w:styleId="Heading1">
    <w:name w:val="heading 1"/>
    <w:basedOn w:val="Normal"/>
    <w:next w:val="Normal"/>
    <w:link w:val="Heading1Char"/>
    <w:qFormat/>
    <w:rsid w:val="00374D20"/>
    <w:pPr>
      <w:keepNext/>
      <w:ind w:firstLine="0"/>
      <w:jc w:val="left"/>
      <w:outlineLvl w:val="0"/>
    </w:pPr>
    <w:rPr>
      <w:rFonts w:ascii="Times New Roman" w:hAnsi="Times New Roman" w:eastAsia="Times New Roman" w:cs="Times New Roman"/>
      <w:sz w:val="24"/>
      <w:szCs w:val="24"/>
      <w:lang w:val="lt-L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
    <w:basedOn w:val="Normal"/>
    <w:link w:val="FootnoteTextChar"/>
    <w:unhideWhenUsed/>
    <w:rsid w:val="00CC4C23"/>
    <w:rPr>
      <w:sz w:val="20"/>
      <w:szCs w:val="20"/>
    </w:rPr>
  </w:style>
  <w:style w:type="character" w:styleId="FootnoteTextChar" w:customStyle="1">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rsid w:val="00CC4C23"/>
    <w:rPr>
      <w:kern w:val="0"/>
      <w:sz w:val="20"/>
      <w:szCs w:val="20"/>
      <w:lang w:val="en-US"/>
      <w14:ligatures w14:val="none"/>
    </w:rPr>
  </w:style>
  <w:style w:type="character" w:styleId="FootnoteReference">
    <w:name w:val="footnote reference"/>
    <w:basedOn w:val="DefaultParagraphFont"/>
    <w:unhideWhenUsed/>
    <w:rsid w:val="00CC4C23"/>
    <w:rPr>
      <w:vertAlign w:val="superscript"/>
    </w:rPr>
  </w:style>
  <w:style w:type="paragraph" w:styleId="prastasis1" w:customStyle="1">
    <w:name w:val="Įprastasis1"/>
    <w:rsid w:val="00CC4C23"/>
    <w:pPr>
      <w:widowControl w:val="0"/>
      <w:suppressAutoHyphens/>
      <w:spacing w:after="200" w:line="276" w:lineRule="auto"/>
    </w:pPr>
    <w:rPr>
      <w:rFonts w:ascii="Times New Roman" w:hAnsi="Times New Roman" w:eastAsia="Calibri" w:cs="Calibri"/>
      <w:color w:val="00000A"/>
      <w:kern w:val="0"/>
      <w:sz w:val="24"/>
      <w:szCs w:val="24"/>
      <w:lang w:val="en-US"/>
      <w14:ligatures w14:val="none"/>
    </w:rPr>
  </w:style>
  <w:style w:type="character" w:styleId="Heading1Char" w:customStyle="1">
    <w:name w:val="Heading 1 Char"/>
    <w:basedOn w:val="DefaultParagraphFont"/>
    <w:link w:val="Heading1"/>
    <w:rsid w:val="00374D20"/>
    <w:rPr>
      <w:rFonts w:ascii="Times New Roman" w:hAnsi="Times New Roman" w:eastAsia="Times New Roman" w:cs="Times New Roman"/>
      <w:kern w:val="0"/>
      <w:sz w:val="24"/>
      <w:szCs w:val="24"/>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E2490B"/>
    <w:pPr>
      <w:ind w:left="720" w:firstLine="0"/>
      <w:contextualSpacing/>
      <w:jc w:val="left"/>
    </w:pPr>
    <w:rPr>
      <w:rFonts w:ascii="Times New Roman" w:hAnsi="Times New Roman" w:eastAsia="Times New Roman" w:cs="Times New Roman"/>
      <w:sz w:val="24"/>
      <w:szCs w:val="24"/>
      <w:lang w:val="lt-LT"/>
    </w:rPr>
  </w:style>
  <w:style w:type="table" w:styleId="TableGrid">
    <w:name w:val="Table Grid"/>
    <w:basedOn w:val="TableNormal"/>
    <w:uiPriority w:val="39"/>
    <w:rsid w:val="00E2490B"/>
    <w:pPr>
      <w:spacing w:after="0" w:line="240" w:lineRule="auto"/>
    </w:pPr>
    <w:rPr>
      <w:rFonts w:ascii="Times New Roman" w:hAnsi="Times New Roman" w:eastAsia="Times New Roman" w:cs="Times New Roman"/>
      <w:kern w:val="0"/>
      <w:sz w:val="20"/>
      <w:szCs w:val="20"/>
      <w:lang w:eastAsia="lt-LT"/>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2490B"/>
    <w:rPr>
      <w:rFonts w:ascii="Times New Roman" w:hAnsi="Times New Roman" w:eastAsia="Times New Roman" w:cs="Times New Roman"/>
      <w:kern w:val="0"/>
      <w:sz w:val="24"/>
      <w:szCs w:val="24"/>
      <w14:ligatures w14:val="none"/>
    </w:rPr>
  </w:style>
  <w:style w:type="paragraph" w:styleId="Header">
    <w:name w:val="header"/>
    <w:basedOn w:val="Normal"/>
    <w:link w:val="HeaderChar"/>
    <w:uiPriority w:val="99"/>
    <w:unhideWhenUsed/>
    <w:rsid w:val="00224A63"/>
    <w:pPr>
      <w:tabs>
        <w:tab w:val="center" w:pos="4819"/>
        <w:tab w:val="right" w:pos="9638"/>
      </w:tabs>
    </w:pPr>
  </w:style>
  <w:style w:type="character" w:styleId="HeaderChar" w:customStyle="1">
    <w:name w:val="Header Char"/>
    <w:basedOn w:val="DefaultParagraphFont"/>
    <w:link w:val="Header"/>
    <w:uiPriority w:val="99"/>
    <w:rsid w:val="00224A63"/>
    <w:rPr>
      <w:kern w:val="0"/>
      <w:lang w:val="en-US"/>
      <w14:ligatures w14:val="none"/>
    </w:rPr>
  </w:style>
  <w:style w:type="paragraph" w:styleId="Footer">
    <w:name w:val="footer"/>
    <w:basedOn w:val="Normal"/>
    <w:link w:val="FooterChar"/>
    <w:uiPriority w:val="99"/>
    <w:unhideWhenUsed/>
    <w:rsid w:val="00224A63"/>
    <w:pPr>
      <w:tabs>
        <w:tab w:val="center" w:pos="4819"/>
        <w:tab w:val="right" w:pos="9638"/>
      </w:tabs>
    </w:pPr>
  </w:style>
  <w:style w:type="character" w:styleId="FooterChar" w:customStyle="1">
    <w:name w:val="Footer Char"/>
    <w:basedOn w:val="DefaultParagraphFont"/>
    <w:link w:val="Footer"/>
    <w:uiPriority w:val="99"/>
    <w:rsid w:val="00224A63"/>
    <w:rPr>
      <w:kern w:val="0"/>
      <w:lang w:val="en-US"/>
      <w14:ligatures w14:val="none"/>
    </w:rPr>
  </w:style>
  <w:style w:type="paragraph" w:styleId="Standard1" w:customStyle="1">
    <w:name w:val="Standard1"/>
    <w:rsid w:val="00B66F06"/>
    <w:pPr>
      <w:suppressAutoHyphens/>
      <w:autoSpaceDN w:val="0"/>
      <w:spacing w:after="0" w:line="240" w:lineRule="auto"/>
      <w:textAlignment w:val="baseline"/>
    </w:pPr>
    <w:rPr>
      <w:rFonts w:ascii="Times New Roman" w:hAnsi="Times New Roman" w:eastAsia="Times New Roman" w:cs="Times New Roman"/>
      <w:kern w:val="3"/>
      <w:sz w:val="24"/>
      <w:szCs w:val="20"/>
      <w:lang w:val="de-DE" w:eastAsia="de-CH"/>
      <w14:ligatures w14:val="none"/>
    </w:rPr>
  </w:style>
  <w:style w:type="table" w:styleId="TableGrid2" w:customStyle="1">
    <w:name w:val="Table Grid2"/>
    <w:basedOn w:val="TableNormal"/>
    <w:next w:val="TableGrid"/>
    <w:uiPriority w:val="39"/>
    <w:rsid w:val="00B66F06"/>
    <w:pPr>
      <w:spacing w:after="0" w:line="240" w:lineRule="auto"/>
    </w:pPr>
    <w:rPr>
      <w:rFonts w:ascii="Times New Roman" w:hAnsi="Times New Roman" w:eastAsia="Times New Roman" w:cs="Times New Roman"/>
      <w:kern w:val="0"/>
      <w:sz w:val="20"/>
      <w:szCs w:val="20"/>
      <w:lang w:eastAsia="lt-LT"/>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paragraph" w:customStyle="1">
    <w:name w:val="paragraph"/>
    <w:basedOn w:val="Normal"/>
    <w:rsid w:val="00B66F06"/>
    <w:pPr>
      <w:spacing w:before="100" w:beforeAutospacing="1" w:after="100" w:afterAutospacing="1"/>
      <w:ind w:firstLine="0"/>
      <w:jc w:val="left"/>
    </w:pPr>
    <w:rPr>
      <w:rFonts w:ascii="Times New Roman" w:hAnsi="Times New Roman" w:eastAsia="Times New Roman" w:cs="Times New Roman"/>
      <w:sz w:val="24"/>
      <w:szCs w:val="24"/>
      <w:lang w:val="lt-LT" w:eastAsia="lt-LT"/>
    </w:rPr>
  </w:style>
  <w:style w:type="character" w:styleId="normaltextrun" w:customStyle="1">
    <w:name w:val="normaltextrun"/>
    <w:basedOn w:val="DefaultParagraphFont"/>
    <w:rsid w:val="00B66F06"/>
  </w:style>
  <w:style w:type="character" w:styleId="eop" w:customStyle="1">
    <w:name w:val="eop"/>
    <w:basedOn w:val="DefaultParagraphFont"/>
    <w:rsid w:val="00B66F06"/>
  </w:style>
  <w:style w:type="character" w:styleId="CommentReference">
    <w:name w:val="annotation reference"/>
    <w:basedOn w:val="DefaultParagraphFont"/>
    <w:uiPriority w:val="99"/>
    <w:semiHidden/>
    <w:unhideWhenUsed/>
    <w:rsid w:val="00B47EF0"/>
    <w:rPr>
      <w:sz w:val="16"/>
      <w:szCs w:val="16"/>
    </w:rPr>
  </w:style>
  <w:style w:type="paragraph" w:styleId="CommentText">
    <w:name w:val="annotation text"/>
    <w:basedOn w:val="Normal"/>
    <w:link w:val="CommentTextChar"/>
    <w:uiPriority w:val="99"/>
    <w:unhideWhenUsed/>
    <w:rsid w:val="00B47EF0"/>
    <w:rPr>
      <w:sz w:val="20"/>
      <w:szCs w:val="20"/>
    </w:rPr>
  </w:style>
  <w:style w:type="character" w:styleId="CommentTextChar" w:customStyle="1">
    <w:name w:val="Comment Text Char"/>
    <w:basedOn w:val="DefaultParagraphFont"/>
    <w:link w:val="CommentText"/>
    <w:uiPriority w:val="99"/>
    <w:rsid w:val="00B47EF0"/>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B47EF0"/>
    <w:rPr>
      <w:b/>
      <w:bCs/>
    </w:rPr>
  </w:style>
  <w:style w:type="character" w:styleId="CommentSubjectChar" w:customStyle="1">
    <w:name w:val="Comment Subject Char"/>
    <w:basedOn w:val="CommentTextChar"/>
    <w:link w:val="CommentSubject"/>
    <w:uiPriority w:val="99"/>
    <w:semiHidden/>
    <w:rsid w:val="00B47EF0"/>
    <w:rPr>
      <w:b/>
      <w:bCs/>
      <w:kern w:val="0"/>
      <w:sz w:val="20"/>
      <w:szCs w:val="20"/>
      <w:lang w:val="en-US"/>
      <w14:ligatures w14:val="none"/>
    </w:rPr>
  </w:style>
  <w:style w:type="paragraph" w:styleId="Revision">
    <w:name w:val="Revision"/>
    <w:hidden/>
    <w:uiPriority w:val="99"/>
    <w:semiHidden/>
    <w:rsid w:val="006F1370"/>
    <w:pPr>
      <w:spacing w:after="0" w:line="240" w:lineRule="auto"/>
    </w:pPr>
    <w:rPr>
      <w:kern w:val="0"/>
      <w:lang w:val="en-US"/>
      <w14:ligatures w14:val="none"/>
    </w:rPr>
  </w:style>
  <w:style w:type="table" w:styleId="Lentelstinklelis1" w:customStyle="1">
    <w:name w:val="Lentelės tinklelis1"/>
    <w:basedOn w:val="TableNormal"/>
    <w:next w:val="TableGrid"/>
    <w:uiPriority w:val="99"/>
    <w:rsid w:val="00D85B9F"/>
    <w:pPr>
      <w:spacing w:after="0" w:line="240" w:lineRule="auto"/>
    </w:pPr>
    <w:rPr>
      <w:rFonts w:ascii="Times New Roman" w:hAnsi="Times New Roman" w:eastAsia="Times New Roman" w:cs="Times New Roman"/>
      <w:kern w:val="0"/>
      <w:sz w:val="20"/>
      <w:szCs w:val="20"/>
      <w:lang w:eastAsia="lt-LT"/>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xmsonormal" w:customStyle="1">
    <w:name w:val="x_msonormal"/>
    <w:basedOn w:val="Normal"/>
    <w:rsid w:val="00B8101B"/>
    <w:pPr>
      <w:ind w:firstLine="0"/>
      <w:jc w:val="left"/>
    </w:pPr>
    <w:rPr>
      <w:rFonts w:ascii="Calibri" w:hAnsi="Calibri" w:cs="Calibri"/>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9780833">
      <w:bodyDiv w:val="1"/>
      <w:marLeft w:val="0"/>
      <w:marRight w:val="0"/>
      <w:marTop w:val="0"/>
      <w:marBottom w:val="0"/>
      <w:divBdr>
        <w:top w:val="none" w:sz="0" w:space="0" w:color="auto"/>
        <w:left w:val="none" w:sz="0" w:space="0" w:color="auto"/>
        <w:bottom w:val="none" w:sz="0" w:space="0" w:color="auto"/>
        <w:right w:val="none" w:sz="0" w:space="0" w:color="auto"/>
      </w:divBdr>
    </w:div>
    <w:div w:id="188994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mments" Target="comments.xml" Id="Rfcda8866cada4dae" /><Relationship Type="http://schemas.microsoft.com/office/2011/relationships/people" Target="people.xml" Id="Rfcf92e0c547a4675" /><Relationship Type="http://schemas.microsoft.com/office/2011/relationships/commentsExtended" Target="commentsExtended.xml" Id="R7861aa170d534413" /><Relationship Type="http://schemas.microsoft.com/office/2016/09/relationships/commentsIds" Target="commentsIds.xml" Id="R2b4cb363f76547ee" /><Relationship Type="http://schemas.microsoft.com/office/2018/08/relationships/commentsExtensible" Target="commentsExtensible.xml" Id="Rf5a7afe2798142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skyrius|910dd03e-a0db-46f4-af07-603a3c0d6728;Socialinės apsaugos projektų skyrius|e8842430-d836-470f-b9ed-ff904e3d0bc7;Bendrųjų reikalų skyrius|98e1b560-c021-41d6-9632-b7f5b05ae6e9</a14285f26a0b45bfa54ed9a05aaa3ab1>
    <DmsRegDoc xmlns="4b2e9d09-07c5-42d4-ad0a-92e216c40b99">271880</DmsRegDoc>
    <DmsAddMarkOnPdf xmlns="028236e2-f653-4d19-ab67-4d06a9145e0c">false</DmsAddMarkOnPdf>
  </documentManagement>
</p:properti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AC60C-8815-457C-8D78-907598BF1A4D}">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B96B9E2F-DCDA-450C-94A2-5A4544920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3A320D-1D94-47B6-A086-2FB43CBEF87F}">
  <ds:schemaRefs>
    <ds:schemaRef ds:uri="http://schemas.microsoft.com/sharepoint/v3/contenttype/forms"/>
  </ds:schemaRefs>
</ds:datastoreItem>
</file>

<file path=customXml/itemProps4.xml><?xml version="1.0" encoding="utf-8"?>
<ds:datastoreItem xmlns:ds="http://schemas.openxmlformats.org/officeDocument/2006/customXml" ds:itemID="{50F6F747-0132-481F-82EF-689A033C466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PIRKIMO SPECIALIŲJŲ SĄLYGŲ 5 PRIEDAS „PASIŪLYMO FORMA“</dc:title>
  <dc:creator>Renata Narmontienė</dc:creator>
  <lastModifiedBy>Vartotojas svečias</lastModifiedBy>
  <revision>71</revision>
  <dcterms:created xsi:type="dcterms:W3CDTF">2025-01-19T14:51:00.0000000Z</dcterms:created>
  <dcterms:modified xsi:type="dcterms:W3CDTF">2025-04-15T17:43:57.7873252Z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274;#Socialinės apsaugos projektų skyrius|e8842430-d836-470f-b9ed-ff904e3d0bc7;#3465;#Pirkimų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skyrius|910dd03e-a0db-46f4-af07-603a3c0d6728;#274;#Socialinės apsaugos projektų skyrius|e8842430-d836-470f-b9ed-ff904e3d0bc7;#47;#Bendrųjų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abonementas;#864;#Renata Narmontienė;#790;#Lina Jucytė;#1391;#Danutė Kaluginienė;#803;#i:0#.w|cpma\neringa-sa</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111030</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